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2C31" w:rsidRPr="004E7F01" w:rsidRDefault="00BE2C31" w:rsidP="00BE2C31">
      <w:pPr>
        <w:ind w:right="-157"/>
        <w:jc w:val="both"/>
        <w:rPr>
          <w:rFonts w:ascii="Arial" w:hAnsi="Arial" w:cs="Arial"/>
          <w:sz w:val="18"/>
          <w:szCs w:val="18"/>
        </w:rPr>
      </w:pPr>
      <w:bookmarkStart w:id="0" w:name="_GoBack"/>
      <w:bookmarkEnd w:id="0"/>
    </w:p>
    <w:p w:rsidR="00BE2C31" w:rsidRPr="004E7F01" w:rsidRDefault="00BE2C31" w:rsidP="00BE2C31">
      <w:pPr>
        <w:ind w:right="-157"/>
        <w:jc w:val="both"/>
        <w:rPr>
          <w:rFonts w:ascii="Arial" w:hAnsi="Arial" w:cs="Arial"/>
          <w:sz w:val="18"/>
          <w:szCs w:val="18"/>
        </w:rPr>
      </w:pPr>
    </w:p>
    <w:p w:rsidR="00BE2C31" w:rsidRPr="006040ED" w:rsidRDefault="00BE2C31" w:rsidP="00BE2C31">
      <w:pPr>
        <w:jc w:val="both"/>
        <w:rPr>
          <w:rFonts w:ascii="Arial" w:hAnsi="Arial" w:cs="Arial"/>
          <w:sz w:val="28"/>
          <w:szCs w:val="28"/>
        </w:rPr>
      </w:pPr>
    </w:p>
    <w:p w:rsidR="00BE2C31" w:rsidRPr="003214BC" w:rsidRDefault="00BE2C31" w:rsidP="00BE2C31">
      <w:pPr>
        <w:jc w:val="center"/>
        <w:rPr>
          <w:rFonts w:ascii="Arial" w:hAnsi="Arial" w:cs="Arial"/>
          <w:b/>
          <w:sz w:val="40"/>
          <w:szCs w:val="40"/>
        </w:rPr>
      </w:pPr>
      <w:r w:rsidRPr="003214BC">
        <w:rPr>
          <w:rFonts w:ascii="Arial" w:hAnsi="Arial" w:cs="Arial"/>
          <w:b/>
          <w:sz w:val="40"/>
          <w:szCs w:val="40"/>
        </w:rPr>
        <w:t>Plan działania na rok 2020</w:t>
      </w:r>
    </w:p>
    <w:p w:rsidR="00BE2C31" w:rsidRPr="003214BC" w:rsidRDefault="00BE2C31" w:rsidP="00BE2C31">
      <w:pPr>
        <w:jc w:val="center"/>
        <w:rPr>
          <w:rFonts w:ascii="Arial" w:hAnsi="Arial" w:cs="Arial"/>
          <w:b/>
          <w:sz w:val="28"/>
          <w:szCs w:val="28"/>
        </w:rPr>
      </w:pPr>
    </w:p>
    <w:p w:rsidR="00BE2C31" w:rsidRPr="003214BC" w:rsidRDefault="00BE2C31" w:rsidP="00BE2C31">
      <w:pPr>
        <w:jc w:val="center"/>
        <w:rPr>
          <w:rFonts w:ascii="Arial" w:hAnsi="Arial" w:cs="Arial"/>
          <w:b/>
          <w:spacing w:val="20"/>
          <w:sz w:val="24"/>
          <w:szCs w:val="24"/>
        </w:rPr>
      </w:pPr>
      <w:r w:rsidRPr="003214BC">
        <w:rPr>
          <w:rFonts w:ascii="Arial" w:hAnsi="Arial" w:cs="Arial"/>
          <w:b/>
          <w:spacing w:val="20"/>
          <w:sz w:val="24"/>
          <w:szCs w:val="24"/>
        </w:rPr>
        <w:t xml:space="preserve">REGIONALNY PROGRAM OPERACYJNY </w:t>
      </w:r>
      <w:r w:rsidRPr="003214BC">
        <w:rPr>
          <w:rFonts w:ascii="Arial" w:hAnsi="Arial" w:cs="Arial"/>
          <w:b/>
          <w:spacing w:val="20"/>
          <w:sz w:val="24"/>
          <w:szCs w:val="24"/>
        </w:rPr>
        <w:br/>
        <w:t>WOJEWÓDZTWA ZACHODNIOPOMORSKIEGO</w:t>
      </w:r>
    </w:p>
    <w:p w:rsidR="00BE2C31" w:rsidRPr="003214BC" w:rsidRDefault="00BE2C31" w:rsidP="00BE2C31">
      <w:pPr>
        <w:jc w:val="both"/>
        <w:rPr>
          <w:rFonts w:ascii="Arial" w:hAnsi="Arial" w:cs="Arial"/>
          <w:b/>
          <w:sz w:val="18"/>
          <w:szCs w:val="18"/>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6"/>
        <w:gridCol w:w="760"/>
        <w:gridCol w:w="1809"/>
        <w:gridCol w:w="1419"/>
        <w:gridCol w:w="788"/>
        <w:gridCol w:w="1954"/>
      </w:tblGrid>
      <w:tr w:rsidR="00BE2C31" w:rsidRPr="003214BC" w:rsidTr="00BF4DCD">
        <w:trPr>
          <w:trHeight w:val="362"/>
        </w:trPr>
        <w:tc>
          <w:tcPr>
            <w:tcW w:w="10315" w:type="dxa"/>
            <w:gridSpan w:val="6"/>
            <w:shd w:val="clear" w:color="auto" w:fill="D9D9D9"/>
            <w:vAlign w:val="center"/>
          </w:tcPr>
          <w:p w:rsidR="00BE2C31" w:rsidRPr="003214BC" w:rsidRDefault="00BE2C31" w:rsidP="00BF4DCD">
            <w:pPr>
              <w:jc w:val="center"/>
              <w:rPr>
                <w:rFonts w:ascii="Arial" w:hAnsi="Arial" w:cs="Arial"/>
                <w:b/>
                <w:sz w:val="18"/>
                <w:szCs w:val="18"/>
              </w:rPr>
            </w:pPr>
            <w:r w:rsidRPr="003214BC">
              <w:rPr>
                <w:rFonts w:ascii="Arial" w:hAnsi="Arial" w:cs="Arial"/>
                <w:b/>
                <w:sz w:val="18"/>
                <w:szCs w:val="18"/>
              </w:rPr>
              <w:t>INFORMACJE O INSTYTUCJI POŚREDNICZĄCEJ/ZARZĄDZAJĄCEJ</w:t>
            </w:r>
          </w:p>
        </w:tc>
      </w:tr>
      <w:tr w:rsidR="00BE2C31" w:rsidRPr="003214BC" w:rsidTr="00BF4DCD">
        <w:trPr>
          <w:trHeight w:val="511"/>
        </w:trPr>
        <w:tc>
          <w:tcPr>
            <w:tcW w:w="3034" w:type="dxa"/>
            <w:shd w:val="clear" w:color="auto" w:fill="D9D9D9"/>
            <w:vAlign w:val="center"/>
          </w:tcPr>
          <w:p w:rsidR="00BE2C31" w:rsidRPr="003214BC" w:rsidRDefault="00BE2C31" w:rsidP="00BF4DCD">
            <w:pPr>
              <w:jc w:val="both"/>
              <w:rPr>
                <w:rFonts w:ascii="Arial" w:hAnsi="Arial" w:cs="Arial"/>
                <w:sz w:val="18"/>
                <w:szCs w:val="18"/>
              </w:rPr>
            </w:pPr>
            <w:r w:rsidRPr="003214BC">
              <w:rPr>
                <w:rFonts w:ascii="Arial" w:hAnsi="Arial" w:cs="Arial"/>
                <w:sz w:val="18"/>
                <w:szCs w:val="18"/>
              </w:rPr>
              <w:t>Numer i nazwa osi priorytetowej</w:t>
            </w:r>
          </w:p>
        </w:tc>
        <w:tc>
          <w:tcPr>
            <w:tcW w:w="7281" w:type="dxa"/>
            <w:gridSpan w:val="5"/>
            <w:vAlign w:val="center"/>
          </w:tcPr>
          <w:p w:rsidR="00BE2C31" w:rsidRPr="003214BC" w:rsidRDefault="00BE2C31" w:rsidP="00BF4DCD">
            <w:pPr>
              <w:jc w:val="center"/>
              <w:rPr>
                <w:rFonts w:ascii="Arial" w:hAnsi="Arial" w:cs="Arial"/>
                <w:sz w:val="18"/>
                <w:szCs w:val="18"/>
              </w:rPr>
            </w:pPr>
            <w:r w:rsidRPr="003214BC">
              <w:rPr>
                <w:rFonts w:ascii="Arial" w:hAnsi="Arial" w:cs="Arial"/>
                <w:sz w:val="18"/>
                <w:szCs w:val="18"/>
              </w:rPr>
              <w:t>VI Rynek pracy</w:t>
            </w:r>
          </w:p>
        </w:tc>
      </w:tr>
      <w:tr w:rsidR="00BE2C31" w:rsidRPr="003214BC" w:rsidTr="00BF4DCD">
        <w:trPr>
          <w:trHeight w:val="519"/>
        </w:trPr>
        <w:tc>
          <w:tcPr>
            <w:tcW w:w="3034" w:type="dxa"/>
            <w:shd w:val="clear" w:color="auto" w:fill="D9D9D9"/>
            <w:vAlign w:val="center"/>
          </w:tcPr>
          <w:p w:rsidR="00BE2C31" w:rsidRPr="003214BC" w:rsidRDefault="00BE2C31" w:rsidP="00BF4DCD">
            <w:pPr>
              <w:jc w:val="both"/>
              <w:rPr>
                <w:rFonts w:ascii="Arial" w:hAnsi="Arial" w:cs="Arial"/>
                <w:sz w:val="18"/>
                <w:szCs w:val="18"/>
              </w:rPr>
            </w:pPr>
            <w:r w:rsidRPr="003214BC">
              <w:rPr>
                <w:rFonts w:ascii="Arial" w:hAnsi="Arial" w:cs="Arial"/>
                <w:sz w:val="18"/>
                <w:szCs w:val="18"/>
              </w:rPr>
              <w:t>Instytucja Pośrednicząca</w:t>
            </w:r>
          </w:p>
        </w:tc>
        <w:tc>
          <w:tcPr>
            <w:tcW w:w="7281" w:type="dxa"/>
            <w:gridSpan w:val="5"/>
            <w:vAlign w:val="center"/>
          </w:tcPr>
          <w:p w:rsidR="00BE2C31" w:rsidRPr="003214BC" w:rsidRDefault="00BE2C31" w:rsidP="00BF4DCD">
            <w:pPr>
              <w:jc w:val="center"/>
              <w:rPr>
                <w:rFonts w:ascii="Arial" w:hAnsi="Arial" w:cs="Arial"/>
                <w:sz w:val="18"/>
                <w:szCs w:val="18"/>
              </w:rPr>
            </w:pPr>
            <w:r w:rsidRPr="003214BC">
              <w:rPr>
                <w:rFonts w:ascii="Arial" w:hAnsi="Arial" w:cs="Arial"/>
                <w:sz w:val="18"/>
                <w:szCs w:val="18"/>
              </w:rPr>
              <w:t>Wojewódzki Urząd Pracy w Szczecinie</w:t>
            </w:r>
          </w:p>
        </w:tc>
      </w:tr>
      <w:tr w:rsidR="00BE2C31" w:rsidRPr="003214BC" w:rsidTr="00BF4DCD">
        <w:trPr>
          <w:trHeight w:val="348"/>
        </w:trPr>
        <w:tc>
          <w:tcPr>
            <w:tcW w:w="3034" w:type="dxa"/>
            <w:shd w:val="clear" w:color="auto" w:fill="D9D9D9"/>
            <w:vAlign w:val="center"/>
          </w:tcPr>
          <w:p w:rsidR="00BE2C31" w:rsidRPr="003214BC" w:rsidRDefault="00BE2C31" w:rsidP="00BF4DCD">
            <w:pPr>
              <w:jc w:val="both"/>
              <w:rPr>
                <w:rFonts w:ascii="Arial" w:hAnsi="Arial" w:cs="Arial"/>
                <w:sz w:val="18"/>
                <w:szCs w:val="18"/>
              </w:rPr>
            </w:pPr>
            <w:r w:rsidRPr="003214BC">
              <w:rPr>
                <w:rFonts w:ascii="Arial" w:hAnsi="Arial" w:cs="Arial"/>
                <w:sz w:val="18"/>
                <w:szCs w:val="18"/>
              </w:rPr>
              <w:t>Adres korespondencyjny</w:t>
            </w:r>
          </w:p>
        </w:tc>
        <w:tc>
          <w:tcPr>
            <w:tcW w:w="7281" w:type="dxa"/>
            <w:gridSpan w:val="5"/>
            <w:vAlign w:val="center"/>
          </w:tcPr>
          <w:p w:rsidR="00BE2C31" w:rsidRPr="003214BC" w:rsidRDefault="00BE2C31" w:rsidP="00BF4DCD">
            <w:pPr>
              <w:jc w:val="center"/>
              <w:rPr>
                <w:rFonts w:ascii="Arial" w:hAnsi="Arial" w:cs="Arial"/>
                <w:sz w:val="18"/>
                <w:szCs w:val="18"/>
              </w:rPr>
            </w:pPr>
            <w:r w:rsidRPr="003214BC">
              <w:rPr>
                <w:rFonts w:ascii="Arial" w:hAnsi="Arial" w:cs="Arial"/>
                <w:sz w:val="18"/>
                <w:szCs w:val="18"/>
              </w:rPr>
              <w:t>ul. A. Mickiewicza 41</w:t>
            </w:r>
            <w:r w:rsidRPr="003214BC">
              <w:rPr>
                <w:rFonts w:ascii="Arial" w:hAnsi="Arial" w:cs="Arial"/>
                <w:sz w:val="18"/>
                <w:szCs w:val="18"/>
              </w:rPr>
              <w:br/>
              <w:t>70-383 Szczecin</w:t>
            </w:r>
          </w:p>
        </w:tc>
      </w:tr>
      <w:tr w:rsidR="00BE2C31" w:rsidRPr="003214BC" w:rsidTr="00BF4DCD">
        <w:trPr>
          <w:trHeight w:val="358"/>
        </w:trPr>
        <w:tc>
          <w:tcPr>
            <w:tcW w:w="3034" w:type="dxa"/>
            <w:tcBorders>
              <w:bottom w:val="single" w:sz="2" w:space="0" w:color="auto"/>
            </w:tcBorders>
            <w:shd w:val="clear" w:color="auto" w:fill="D9D9D9"/>
            <w:vAlign w:val="center"/>
          </w:tcPr>
          <w:p w:rsidR="00BE2C31" w:rsidRPr="003214BC" w:rsidRDefault="00BE2C31" w:rsidP="00BF4DCD">
            <w:pPr>
              <w:jc w:val="both"/>
              <w:rPr>
                <w:rFonts w:ascii="Arial" w:hAnsi="Arial" w:cs="Arial"/>
                <w:sz w:val="18"/>
                <w:szCs w:val="18"/>
              </w:rPr>
            </w:pPr>
            <w:r w:rsidRPr="003214BC">
              <w:rPr>
                <w:rFonts w:ascii="Arial" w:hAnsi="Arial" w:cs="Arial"/>
                <w:sz w:val="18"/>
                <w:szCs w:val="18"/>
              </w:rPr>
              <w:t>Telefon</w:t>
            </w:r>
          </w:p>
        </w:tc>
        <w:tc>
          <w:tcPr>
            <w:tcW w:w="804" w:type="dxa"/>
            <w:tcBorders>
              <w:bottom w:val="single" w:sz="2" w:space="0" w:color="auto"/>
            </w:tcBorders>
            <w:vAlign w:val="center"/>
          </w:tcPr>
          <w:p w:rsidR="00BE2C31" w:rsidRPr="003214BC" w:rsidRDefault="00BE2C31" w:rsidP="00BF4DCD">
            <w:pPr>
              <w:jc w:val="center"/>
              <w:rPr>
                <w:rFonts w:ascii="Arial" w:hAnsi="Arial" w:cs="Arial"/>
                <w:b/>
                <w:sz w:val="18"/>
                <w:szCs w:val="18"/>
              </w:rPr>
            </w:pPr>
            <w:r w:rsidRPr="003214BC">
              <w:rPr>
                <w:rFonts w:ascii="Arial" w:hAnsi="Arial" w:cs="Arial"/>
                <w:sz w:val="18"/>
                <w:szCs w:val="18"/>
              </w:rPr>
              <w:t>91</w:t>
            </w:r>
          </w:p>
        </w:tc>
        <w:tc>
          <w:tcPr>
            <w:tcW w:w="1977" w:type="dxa"/>
            <w:tcBorders>
              <w:bottom w:val="single" w:sz="2" w:space="0" w:color="auto"/>
            </w:tcBorders>
            <w:vAlign w:val="center"/>
          </w:tcPr>
          <w:p w:rsidR="00BE2C31" w:rsidRPr="003214BC" w:rsidRDefault="00BE2C31" w:rsidP="00BF4DCD">
            <w:pPr>
              <w:jc w:val="center"/>
              <w:rPr>
                <w:rFonts w:ascii="Arial" w:hAnsi="Arial" w:cs="Arial"/>
                <w:b/>
                <w:sz w:val="18"/>
                <w:szCs w:val="18"/>
              </w:rPr>
            </w:pPr>
            <w:r w:rsidRPr="003214BC">
              <w:rPr>
                <w:rFonts w:ascii="Arial" w:hAnsi="Arial" w:cs="Arial"/>
                <w:sz w:val="18"/>
                <w:szCs w:val="18"/>
              </w:rPr>
              <w:t>42 56 101</w:t>
            </w:r>
          </w:p>
        </w:tc>
        <w:tc>
          <w:tcPr>
            <w:tcW w:w="1524" w:type="dxa"/>
            <w:tcBorders>
              <w:bottom w:val="single" w:sz="2" w:space="0" w:color="auto"/>
            </w:tcBorders>
            <w:shd w:val="clear" w:color="auto" w:fill="D9D9D9"/>
            <w:vAlign w:val="center"/>
          </w:tcPr>
          <w:p w:rsidR="00BE2C31" w:rsidRPr="003214BC" w:rsidRDefault="00BE2C31" w:rsidP="00BF4DCD">
            <w:pPr>
              <w:jc w:val="center"/>
              <w:rPr>
                <w:rFonts w:ascii="Arial" w:hAnsi="Arial" w:cs="Arial"/>
                <w:sz w:val="18"/>
                <w:szCs w:val="18"/>
              </w:rPr>
            </w:pPr>
            <w:r w:rsidRPr="003214BC">
              <w:rPr>
                <w:rFonts w:ascii="Arial" w:hAnsi="Arial" w:cs="Arial"/>
                <w:sz w:val="18"/>
                <w:szCs w:val="18"/>
              </w:rPr>
              <w:t>Faks</w:t>
            </w:r>
          </w:p>
        </w:tc>
        <w:tc>
          <w:tcPr>
            <w:tcW w:w="836" w:type="dxa"/>
            <w:tcBorders>
              <w:bottom w:val="single" w:sz="2" w:space="0" w:color="auto"/>
            </w:tcBorders>
            <w:vAlign w:val="center"/>
          </w:tcPr>
          <w:p w:rsidR="00BE2C31" w:rsidRPr="003214BC" w:rsidRDefault="00BE2C31" w:rsidP="00BF4DCD">
            <w:pPr>
              <w:jc w:val="center"/>
              <w:rPr>
                <w:rFonts w:ascii="Arial" w:hAnsi="Arial" w:cs="Arial"/>
                <w:sz w:val="18"/>
                <w:szCs w:val="18"/>
              </w:rPr>
            </w:pPr>
            <w:r w:rsidRPr="003214BC">
              <w:rPr>
                <w:rFonts w:ascii="Arial" w:hAnsi="Arial" w:cs="Arial"/>
                <w:sz w:val="18"/>
                <w:szCs w:val="18"/>
              </w:rPr>
              <w:t>91</w:t>
            </w:r>
          </w:p>
        </w:tc>
        <w:tc>
          <w:tcPr>
            <w:tcW w:w="2140" w:type="dxa"/>
            <w:tcBorders>
              <w:bottom w:val="single" w:sz="2" w:space="0" w:color="auto"/>
            </w:tcBorders>
            <w:vAlign w:val="center"/>
          </w:tcPr>
          <w:p w:rsidR="00BE2C31" w:rsidRPr="003214BC" w:rsidRDefault="00BE2C31" w:rsidP="00BF4DCD">
            <w:pPr>
              <w:jc w:val="center"/>
              <w:rPr>
                <w:rFonts w:ascii="Arial" w:hAnsi="Arial" w:cs="Arial"/>
                <w:sz w:val="18"/>
                <w:szCs w:val="18"/>
              </w:rPr>
            </w:pPr>
            <w:r w:rsidRPr="003214BC">
              <w:rPr>
                <w:rFonts w:ascii="Arial" w:hAnsi="Arial" w:cs="Arial"/>
                <w:sz w:val="18"/>
                <w:szCs w:val="18"/>
              </w:rPr>
              <w:t>42 56 103</w:t>
            </w:r>
          </w:p>
        </w:tc>
      </w:tr>
      <w:tr w:rsidR="00BE2C31" w:rsidRPr="003214BC" w:rsidTr="00BF4DCD">
        <w:trPr>
          <w:trHeight w:val="354"/>
        </w:trPr>
        <w:tc>
          <w:tcPr>
            <w:tcW w:w="3034" w:type="dxa"/>
            <w:tcBorders>
              <w:top w:val="single" w:sz="2" w:space="0" w:color="auto"/>
              <w:bottom w:val="single" w:sz="2" w:space="0" w:color="auto"/>
            </w:tcBorders>
            <w:shd w:val="clear" w:color="auto" w:fill="D9D9D9"/>
            <w:vAlign w:val="center"/>
          </w:tcPr>
          <w:p w:rsidR="00BE2C31" w:rsidRPr="003214BC" w:rsidRDefault="00BE2C31" w:rsidP="00BF4DCD">
            <w:pPr>
              <w:jc w:val="both"/>
              <w:rPr>
                <w:rFonts w:ascii="Arial" w:hAnsi="Arial" w:cs="Arial"/>
                <w:sz w:val="18"/>
                <w:szCs w:val="18"/>
              </w:rPr>
            </w:pPr>
            <w:r w:rsidRPr="003214BC">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BE2C31" w:rsidRPr="003214BC" w:rsidRDefault="00BE2C31" w:rsidP="00BF4DCD">
            <w:pPr>
              <w:jc w:val="center"/>
              <w:rPr>
                <w:rFonts w:ascii="Arial" w:hAnsi="Arial" w:cs="Arial"/>
                <w:sz w:val="18"/>
                <w:szCs w:val="18"/>
              </w:rPr>
            </w:pPr>
            <w:r w:rsidRPr="003214BC">
              <w:rPr>
                <w:rFonts w:ascii="Arial" w:hAnsi="Arial" w:cs="Arial"/>
                <w:sz w:val="18"/>
                <w:szCs w:val="18"/>
              </w:rPr>
              <w:t>sekretariat@wup.pl</w:t>
            </w:r>
          </w:p>
        </w:tc>
      </w:tr>
      <w:tr w:rsidR="00BE2C31" w:rsidRPr="00185C07" w:rsidTr="00BF4DCD">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BE2C31" w:rsidRPr="003214BC" w:rsidRDefault="00BE2C31" w:rsidP="00BF4DCD">
            <w:pPr>
              <w:jc w:val="both"/>
              <w:rPr>
                <w:rFonts w:ascii="Arial" w:hAnsi="Arial" w:cs="Arial"/>
                <w:sz w:val="18"/>
                <w:szCs w:val="18"/>
              </w:rPr>
            </w:pPr>
            <w:r w:rsidRPr="003214BC">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BE2C31" w:rsidRPr="003214BC" w:rsidRDefault="00BE2C31" w:rsidP="00BF4DCD">
            <w:pPr>
              <w:jc w:val="center"/>
              <w:rPr>
                <w:rFonts w:ascii="Arial" w:hAnsi="Arial" w:cs="Arial"/>
                <w:sz w:val="18"/>
                <w:szCs w:val="18"/>
                <w:lang w:val="en-US"/>
              </w:rPr>
            </w:pPr>
            <w:r w:rsidRPr="003214BC">
              <w:rPr>
                <w:rFonts w:ascii="Arial" w:hAnsi="Arial" w:cs="Arial"/>
                <w:sz w:val="18"/>
                <w:szCs w:val="18"/>
                <w:lang w:val="en-US"/>
              </w:rPr>
              <w:t>Milena Jerchewicz-Rom</w:t>
            </w:r>
          </w:p>
          <w:p w:rsidR="00BE2C31" w:rsidRPr="003214BC" w:rsidRDefault="00BE2C31" w:rsidP="00BF4DCD">
            <w:pPr>
              <w:jc w:val="center"/>
              <w:rPr>
                <w:rFonts w:ascii="Arial" w:hAnsi="Arial" w:cs="Arial"/>
                <w:sz w:val="18"/>
                <w:szCs w:val="18"/>
                <w:lang w:val="en-US"/>
              </w:rPr>
            </w:pPr>
            <w:r w:rsidRPr="003214BC">
              <w:rPr>
                <w:rFonts w:ascii="Arial" w:hAnsi="Arial" w:cs="Arial"/>
                <w:sz w:val="18"/>
                <w:szCs w:val="18"/>
                <w:lang w:val="en-US"/>
              </w:rPr>
              <w:t>tel. 91-42-56-173</w:t>
            </w:r>
          </w:p>
          <w:p w:rsidR="00BE2C31" w:rsidRPr="003214BC" w:rsidRDefault="00A905F1" w:rsidP="00BF4DCD">
            <w:pPr>
              <w:jc w:val="center"/>
              <w:rPr>
                <w:rFonts w:ascii="Arial" w:hAnsi="Arial" w:cs="Arial"/>
                <w:sz w:val="18"/>
                <w:szCs w:val="18"/>
                <w:lang w:val="en-US"/>
              </w:rPr>
            </w:pPr>
            <w:r>
              <w:rPr>
                <w:rFonts w:ascii="Arial" w:hAnsi="Arial" w:cs="Arial"/>
                <w:sz w:val="18"/>
                <w:szCs w:val="18"/>
                <w:lang w:val="en-US"/>
              </w:rPr>
              <w:t>e-mail: milena_jerchewicz</w:t>
            </w:r>
            <w:r w:rsidR="00BE2C31" w:rsidRPr="003214BC">
              <w:rPr>
                <w:rFonts w:ascii="Arial" w:hAnsi="Arial" w:cs="Arial"/>
                <w:sz w:val="18"/>
                <w:szCs w:val="18"/>
                <w:lang w:val="en-US"/>
              </w:rPr>
              <w:t>@wup.pl</w:t>
            </w:r>
          </w:p>
        </w:tc>
      </w:tr>
    </w:tbl>
    <w:p w:rsidR="00BE2C31" w:rsidRPr="003214BC" w:rsidRDefault="00BE2C31" w:rsidP="00BE2C31">
      <w:pPr>
        <w:jc w:val="both"/>
        <w:rPr>
          <w:rFonts w:ascii="Arial" w:hAnsi="Arial" w:cs="Arial"/>
          <w:b/>
          <w:sz w:val="18"/>
          <w:szCs w:val="18"/>
          <w:lang w:val="en-US"/>
        </w:rPr>
      </w:pPr>
    </w:p>
    <w:p w:rsidR="00BE2C31" w:rsidRPr="003214BC" w:rsidRDefault="00BE2C31" w:rsidP="00BE2C31">
      <w:pPr>
        <w:rPr>
          <w:rFonts w:ascii="Arial" w:hAnsi="Arial" w:cs="Arial"/>
          <w:sz w:val="18"/>
          <w:szCs w:val="18"/>
          <w:lang w:val="en-US"/>
        </w:rPr>
      </w:pPr>
    </w:p>
    <w:p w:rsidR="00BE2C31" w:rsidRPr="003214BC" w:rsidRDefault="00BE2C31" w:rsidP="00BE2C31">
      <w:pPr>
        <w:rPr>
          <w:rFonts w:ascii="Arial" w:hAnsi="Arial" w:cs="Arial"/>
          <w:sz w:val="18"/>
          <w:szCs w:val="18"/>
          <w:lang w:val="en-US"/>
        </w:rPr>
      </w:pPr>
    </w:p>
    <w:p w:rsidR="00BE2C31" w:rsidRPr="003214BC" w:rsidRDefault="00BE2C31" w:rsidP="00BE2C31">
      <w:pPr>
        <w:rPr>
          <w:rFonts w:ascii="Arial" w:hAnsi="Arial" w:cs="Arial"/>
          <w:sz w:val="18"/>
          <w:szCs w:val="18"/>
          <w:lang w:val="en-US"/>
        </w:rPr>
      </w:pPr>
    </w:p>
    <w:p w:rsidR="00BE2C31" w:rsidRPr="003214BC" w:rsidRDefault="00BE2C31" w:rsidP="00BE2C31">
      <w:pPr>
        <w:rPr>
          <w:rFonts w:ascii="Arial" w:hAnsi="Arial" w:cs="Arial"/>
          <w:sz w:val="18"/>
          <w:szCs w:val="18"/>
          <w:lang w:val="en-US"/>
        </w:rPr>
      </w:pPr>
    </w:p>
    <w:p w:rsidR="00BE2C31" w:rsidRPr="003214BC" w:rsidRDefault="00BE2C31" w:rsidP="00BE2C31">
      <w:pPr>
        <w:rPr>
          <w:rFonts w:ascii="Arial" w:hAnsi="Arial" w:cs="Arial"/>
          <w:sz w:val="18"/>
          <w:szCs w:val="18"/>
          <w:lang w:val="en-US"/>
        </w:rPr>
      </w:pPr>
    </w:p>
    <w:p w:rsidR="00BE2C31" w:rsidRPr="003214BC" w:rsidRDefault="00BE2C31" w:rsidP="00BE2C31">
      <w:pPr>
        <w:rPr>
          <w:rFonts w:ascii="Arial" w:hAnsi="Arial" w:cs="Arial"/>
          <w:sz w:val="18"/>
          <w:szCs w:val="18"/>
          <w:lang w:val="en-US"/>
        </w:rPr>
      </w:pPr>
    </w:p>
    <w:p w:rsidR="00BE2C31" w:rsidRPr="003214BC" w:rsidRDefault="00BE2C31" w:rsidP="00BE2C31">
      <w:pPr>
        <w:jc w:val="both"/>
        <w:rPr>
          <w:rFonts w:ascii="Arial" w:hAnsi="Arial" w:cs="Arial"/>
          <w:sz w:val="18"/>
          <w:szCs w:val="18"/>
          <w:lang w:val="en-US"/>
        </w:rPr>
      </w:pPr>
    </w:p>
    <w:p w:rsidR="00BE2C31" w:rsidRPr="003214BC" w:rsidRDefault="00BE2C31" w:rsidP="00BE2C31">
      <w:pPr>
        <w:pBdr>
          <w:between w:val="single" w:sz="4" w:space="1" w:color="auto"/>
        </w:pBdr>
        <w:tabs>
          <w:tab w:val="left" w:pos="5850"/>
        </w:tabs>
        <w:jc w:val="both"/>
        <w:rPr>
          <w:rFonts w:ascii="Arial" w:hAnsi="Arial" w:cs="Arial"/>
          <w:b/>
          <w:sz w:val="18"/>
          <w:szCs w:val="18"/>
          <w:lang w:val="en-US"/>
        </w:rPr>
      </w:pPr>
      <w:r w:rsidRPr="003214BC">
        <w:rPr>
          <w:rFonts w:ascii="Arial" w:hAnsi="Arial" w:cs="Arial"/>
          <w:sz w:val="18"/>
          <w:szCs w:val="18"/>
          <w:lang w:val="en-US"/>
        </w:rPr>
        <w:br w:type="column"/>
      </w:r>
    </w:p>
    <w:tbl>
      <w:tblPr>
        <w:tblW w:w="10032"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10032"/>
      </w:tblGrid>
      <w:tr w:rsidR="00BE2C31" w:rsidRPr="003214BC" w:rsidTr="00BF4DCD">
        <w:trPr>
          <w:trHeight w:val="362"/>
        </w:trPr>
        <w:tc>
          <w:tcPr>
            <w:tcW w:w="10032" w:type="dxa"/>
            <w:shd w:val="clear" w:color="auto" w:fill="E77B39"/>
            <w:vAlign w:val="center"/>
          </w:tcPr>
          <w:p w:rsidR="00BE2C31" w:rsidRPr="003214BC" w:rsidRDefault="00BE2C31" w:rsidP="00BF4DCD">
            <w:pPr>
              <w:jc w:val="center"/>
              <w:rPr>
                <w:rFonts w:ascii="Arial" w:hAnsi="Arial" w:cs="Arial"/>
                <w:b/>
                <w:sz w:val="24"/>
                <w:szCs w:val="24"/>
              </w:rPr>
            </w:pPr>
            <w:r w:rsidRPr="003214BC">
              <w:rPr>
                <w:rFonts w:ascii="Arial" w:hAnsi="Arial" w:cs="Arial"/>
                <w:b/>
                <w:sz w:val="24"/>
                <w:szCs w:val="24"/>
              </w:rPr>
              <w:t>KARTA DZIAŁANIA</w:t>
            </w:r>
          </w:p>
          <w:p w:rsidR="00BE2C31" w:rsidRPr="00110E9F" w:rsidRDefault="00BE2C31" w:rsidP="00BF4DCD">
            <w:pPr>
              <w:spacing w:before="120" w:after="120"/>
              <w:jc w:val="both"/>
              <w:rPr>
                <w:rFonts w:ascii="Arial" w:hAnsi="Arial" w:cs="Arial"/>
                <w:b/>
                <w:sz w:val="20"/>
                <w:szCs w:val="20"/>
              </w:rPr>
            </w:pPr>
            <w:r w:rsidRPr="00C50E9A">
              <w:rPr>
                <w:rFonts w:ascii="Arial" w:hAnsi="Arial" w:cs="Arial"/>
                <w:b/>
              </w:rPr>
              <w:t xml:space="preserve">6.8 </w:t>
            </w:r>
            <w:r w:rsidRPr="00C50E9A">
              <w:rPr>
                <w:rFonts w:ascii="Arial" w:eastAsia="Times New Roman" w:hAnsi="Arial" w:cs="Arial"/>
                <w:b/>
                <w:lang w:eastAsia="pl-PL"/>
              </w:rPr>
              <w:t>Wdrożenie</w:t>
            </w:r>
            <w:r w:rsidRPr="00110E9F">
              <w:rPr>
                <w:rFonts w:ascii="Arial" w:eastAsia="Times New Roman" w:hAnsi="Arial" w:cs="Arial"/>
                <w:b/>
                <w:lang w:eastAsia="pl-PL"/>
              </w:rPr>
              <w:t xml:space="preserve"> kompleksowych programów zdrowotnych </w:t>
            </w:r>
            <w:r w:rsidRPr="00110E9F">
              <w:rPr>
                <w:rFonts w:ascii="Arial" w:eastAsia="Times New Roman" w:hAnsi="Arial" w:cs="Arial"/>
                <w:b/>
                <w:bCs/>
                <w:color w:val="000000"/>
                <w:lang w:eastAsia="pl-PL"/>
              </w:rPr>
              <w:t xml:space="preserve">oraz przedsięwzięć </w:t>
            </w:r>
            <w:r w:rsidRPr="00110E9F">
              <w:rPr>
                <w:rFonts w:ascii="Arial" w:eastAsia="Times New Roman" w:hAnsi="Arial" w:cs="Arial"/>
                <w:b/>
                <w:lang w:eastAsia="pl-PL"/>
              </w:rPr>
              <w:t>zapobiegających istotnym problemom zdrowotnym regionu oraz  dotyczących chorób negatywnie wpływających na rynek pracy, ułatwiających powroty do pracy, umożliwiających wydłużenie aktywności zawodowej oraz zwiększenie zgłaszalności na badania profilaktyczne</w:t>
            </w:r>
          </w:p>
        </w:tc>
      </w:tr>
    </w:tbl>
    <w:p w:rsidR="00BE2C31" w:rsidRPr="003214BC" w:rsidRDefault="00BE2C31" w:rsidP="00BE2C31">
      <w:pPr>
        <w:jc w:val="both"/>
        <w:rPr>
          <w:rFonts w:ascii="Arial" w:hAnsi="Arial" w:cs="Arial"/>
          <w:b/>
          <w:spacing w:val="24"/>
          <w:sz w:val="18"/>
          <w:szCs w:val="18"/>
        </w:rPr>
      </w:pPr>
    </w:p>
    <w:tbl>
      <w:tblPr>
        <w:tblW w:w="5653"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840"/>
        <w:gridCol w:w="491"/>
        <w:gridCol w:w="1892"/>
        <w:gridCol w:w="349"/>
        <w:gridCol w:w="926"/>
        <w:gridCol w:w="319"/>
        <w:gridCol w:w="521"/>
        <w:gridCol w:w="487"/>
        <w:gridCol w:w="767"/>
        <w:gridCol w:w="61"/>
        <w:gridCol w:w="523"/>
        <w:gridCol w:w="521"/>
        <w:gridCol w:w="498"/>
        <w:gridCol w:w="611"/>
        <w:gridCol w:w="695"/>
        <w:tblGridChange w:id="1">
          <w:tblGrid>
            <w:gridCol w:w="1836"/>
            <w:gridCol w:w="4"/>
            <w:gridCol w:w="491"/>
            <w:gridCol w:w="1836"/>
            <w:gridCol w:w="56"/>
            <w:gridCol w:w="349"/>
            <w:gridCol w:w="926"/>
            <w:gridCol w:w="319"/>
            <w:gridCol w:w="242"/>
            <w:gridCol w:w="279"/>
            <w:gridCol w:w="487"/>
            <w:gridCol w:w="767"/>
            <w:gridCol w:w="61"/>
            <w:gridCol w:w="523"/>
            <w:gridCol w:w="521"/>
            <w:gridCol w:w="498"/>
            <w:gridCol w:w="294"/>
            <w:gridCol w:w="317"/>
            <w:gridCol w:w="695"/>
            <w:gridCol w:w="530"/>
            <w:gridCol w:w="1306"/>
          </w:tblGrid>
        </w:tblGridChange>
      </w:tblGrid>
      <w:tr w:rsidR="00BE2C31" w:rsidRPr="003214BC" w:rsidTr="00BF4DCD">
        <w:trPr>
          <w:trHeight w:val="218"/>
        </w:trPr>
        <w:tc>
          <w:tcPr>
            <w:tcW w:w="876" w:type="pct"/>
            <w:tcBorders>
              <w:top w:val="single" w:sz="12" w:space="0" w:color="auto"/>
              <w:bottom w:val="single" w:sz="12" w:space="0" w:color="auto"/>
            </w:tcBorders>
            <w:shd w:val="clear" w:color="auto" w:fill="CCFFCC"/>
            <w:vAlign w:val="center"/>
          </w:tcPr>
          <w:p w:rsidR="00BE2C31" w:rsidRPr="003214BC" w:rsidRDefault="00BE2C31" w:rsidP="00BF4DCD">
            <w:pPr>
              <w:jc w:val="both"/>
              <w:rPr>
                <w:rFonts w:ascii="Arial" w:hAnsi="Arial" w:cs="Arial"/>
                <w:b/>
                <w:sz w:val="18"/>
                <w:szCs w:val="18"/>
              </w:rPr>
            </w:pPr>
            <w:r w:rsidRPr="003214BC">
              <w:rPr>
                <w:rFonts w:ascii="Arial" w:hAnsi="Arial" w:cs="Arial"/>
                <w:b/>
                <w:sz w:val="18"/>
                <w:szCs w:val="18"/>
              </w:rPr>
              <w:t xml:space="preserve">LP. Konkursu: </w:t>
            </w:r>
          </w:p>
        </w:tc>
        <w:tc>
          <w:tcPr>
            <w:tcW w:w="234" w:type="pct"/>
            <w:tcBorders>
              <w:top w:val="single" w:sz="12" w:space="0" w:color="auto"/>
              <w:bottom w:val="single" w:sz="12" w:space="0" w:color="auto"/>
              <w:right w:val="single" w:sz="12" w:space="0" w:color="auto"/>
            </w:tcBorders>
            <w:vAlign w:val="center"/>
          </w:tcPr>
          <w:p w:rsidR="00BE2C31" w:rsidRPr="003214BC" w:rsidRDefault="00BE2C31" w:rsidP="00BF4DCD">
            <w:pPr>
              <w:jc w:val="both"/>
              <w:rPr>
                <w:rFonts w:ascii="Arial" w:hAnsi="Arial" w:cs="Arial"/>
                <w:b/>
                <w:i/>
                <w:sz w:val="18"/>
                <w:szCs w:val="18"/>
              </w:rPr>
            </w:pPr>
          </w:p>
        </w:tc>
        <w:tc>
          <w:tcPr>
            <w:tcW w:w="1660" w:type="pct"/>
            <w:gridSpan w:val="4"/>
            <w:tcBorders>
              <w:top w:val="single" w:sz="12" w:space="0" w:color="auto"/>
              <w:left w:val="single" w:sz="12" w:space="0" w:color="auto"/>
              <w:right w:val="single" w:sz="12" w:space="0" w:color="auto"/>
            </w:tcBorders>
            <w:shd w:val="clear" w:color="auto" w:fill="CCFFCC"/>
            <w:vAlign w:val="center"/>
          </w:tcPr>
          <w:p w:rsidR="00BE2C31" w:rsidRPr="003214BC" w:rsidRDefault="00BE2C31" w:rsidP="00BF4DCD">
            <w:pPr>
              <w:jc w:val="both"/>
              <w:rPr>
                <w:rFonts w:ascii="Arial" w:hAnsi="Arial" w:cs="Arial"/>
                <w:b/>
                <w:sz w:val="18"/>
                <w:szCs w:val="18"/>
              </w:rPr>
            </w:pPr>
            <w:r w:rsidRPr="003214BC">
              <w:rPr>
                <w:rFonts w:ascii="Arial" w:hAnsi="Arial" w:cs="Arial"/>
                <w:b/>
                <w:sz w:val="18"/>
                <w:szCs w:val="18"/>
              </w:rPr>
              <w:t>Planowany termin ogłoszenia konkursu</w:t>
            </w:r>
          </w:p>
        </w:tc>
        <w:tc>
          <w:tcPr>
            <w:tcW w:w="248" w:type="pct"/>
            <w:tcBorders>
              <w:top w:val="single" w:sz="12" w:space="0" w:color="auto"/>
              <w:left w:val="single" w:sz="12" w:space="0" w:color="auto"/>
              <w:bottom w:val="single" w:sz="12" w:space="0" w:color="auto"/>
              <w:right w:val="single" w:sz="6" w:space="0" w:color="auto"/>
            </w:tcBorders>
            <w:shd w:val="clear" w:color="auto" w:fill="CCFFCC"/>
            <w:vAlign w:val="center"/>
          </w:tcPr>
          <w:p w:rsidR="00BE2C31" w:rsidRPr="003214BC" w:rsidRDefault="00BE2C31" w:rsidP="00BF4DCD">
            <w:pPr>
              <w:jc w:val="both"/>
              <w:rPr>
                <w:rFonts w:ascii="Arial" w:hAnsi="Arial" w:cs="Arial"/>
                <w:b/>
                <w:sz w:val="18"/>
                <w:szCs w:val="18"/>
              </w:rPr>
            </w:pPr>
          </w:p>
        </w:tc>
        <w:tc>
          <w:tcPr>
            <w:tcW w:w="232" w:type="pct"/>
            <w:tcBorders>
              <w:top w:val="single" w:sz="12" w:space="0" w:color="auto"/>
              <w:left w:val="single" w:sz="6" w:space="0" w:color="auto"/>
              <w:bottom w:val="single" w:sz="12" w:space="0" w:color="auto"/>
              <w:right w:val="single" w:sz="12" w:space="0" w:color="auto"/>
            </w:tcBorders>
            <w:vAlign w:val="center"/>
          </w:tcPr>
          <w:p w:rsidR="00BE2C31" w:rsidRPr="003214BC" w:rsidRDefault="00BE2C31" w:rsidP="00BF4DCD">
            <w:pPr>
              <w:jc w:val="both"/>
              <w:rPr>
                <w:rFonts w:ascii="Arial" w:hAnsi="Arial" w:cs="Arial"/>
                <w:b/>
                <w:sz w:val="18"/>
                <w:szCs w:val="18"/>
              </w:rPr>
            </w:pPr>
          </w:p>
        </w:tc>
        <w:tc>
          <w:tcPr>
            <w:tcW w:w="394" w:type="pct"/>
            <w:gridSpan w:val="2"/>
            <w:tcBorders>
              <w:top w:val="single" w:sz="12" w:space="0" w:color="auto"/>
              <w:left w:val="single" w:sz="12" w:space="0" w:color="auto"/>
              <w:bottom w:val="single" w:sz="12" w:space="0" w:color="auto"/>
            </w:tcBorders>
            <w:shd w:val="clear" w:color="auto" w:fill="CCFFCC"/>
            <w:vAlign w:val="center"/>
          </w:tcPr>
          <w:p w:rsidR="00BE2C31" w:rsidRPr="003214BC" w:rsidRDefault="00BE2C31" w:rsidP="00BF4DCD">
            <w:pPr>
              <w:jc w:val="both"/>
              <w:rPr>
                <w:rFonts w:ascii="Arial" w:hAnsi="Arial" w:cs="Arial"/>
                <w:b/>
                <w:sz w:val="18"/>
                <w:szCs w:val="18"/>
              </w:rPr>
            </w:pPr>
            <w:r w:rsidRPr="003214BC">
              <w:rPr>
                <w:rFonts w:ascii="Arial" w:hAnsi="Arial" w:cs="Arial"/>
                <w:b/>
                <w:sz w:val="18"/>
                <w:szCs w:val="18"/>
              </w:rPr>
              <w:t>II kw.</w:t>
            </w:r>
          </w:p>
        </w:tc>
        <w:tc>
          <w:tcPr>
            <w:tcW w:w="249" w:type="pct"/>
            <w:tcBorders>
              <w:top w:val="single" w:sz="12" w:space="0" w:color="auto"/>
              <w:bottom w:val="single" w:sz="12" w:space="0" w:color="auto"/>
              <w:right w:val="single" w:sz="12" w:space="0" w:color="auto"/>
            </w:tcBorders>
            <w:vAlign w:val="center"/>
          </w:tcPr>
          <w:p w:rsidR="00BE2C31" w:rsidRPr="003214BC" w:rsidRDefault="00BE2C31" w:rsidP="00BF4DCD">
            <w:pPr>
              <w:jc w:val="both"/>
              <w:rPr>
                <w:rFonts w:ascii="Arial" w:hAnsi="Arial" w:cs="Arial"/>
                <w:b/>
                <w:sz w:val="18"/>
                <w:szCs w:val="18"/>
              </w:rPr>
            </w:pPr>
          </w:p>
        </w:tc>
        <w:tc>
          <w:tcPr>
            <w:tcW w:w="248" w:type="pct"/>
            <w:tcBorders>
              <w:top w:val="single" w:sz="12" w:space="0" w:color="auto"/>
              <w:left w:val="single" w:sz="12" w:space="0" w:color="auto"/>
              <w:bottom w:val="single" w:sz="12" w:space="0" w:color="auto"/>
            </w:tcBorders>
            <w:shd w:val="clear" w:color="auto" w:fill="CCFFCC"/>
            <w:vAlign w:val="center"/>
          </w:tcPr>
          <w:p w:rsidR="00BE2C31" w:rsidRPr="003214BC" w:rsidRDefault="00BE2C31" w:rsidP="00BF4DCD">
            <w:pPr>
              <w:jc w:val="both"/>
              <w:rPr>
                <w:rFonts w:ascii="Arial" w:hAnsi="Arial" w:cs="Arial"/>
                <w:b/>
                <w:sz w:val="18"/>
                <w:szCs w:val="18"/>
              </w:rPr>
            </w:pPr>
            <w:r w:rsidRPr="003214BC">
              <w:rPr>
                <w:rFonts w:ascii="Arial" w:hAnsi="Arial" w:cs="Arial"/>
                <w:b/>
                <w:sz w:val="18"/>
                <w:szCs w:val="18"/>
              </w:rPr>
              <w:t>III kw.</w:t>
            </w:r>
          </w:p>
        </w:tc>
        <w:tc>
          <w:tcPr>
            <w:tcW w:w="237" w:type="pct"/>
            <w:tcBorders>
              <w:top w:val="single" w:sz="12" w:space="0" w:color="auto"/>
              <w:bottom w:val="single" w:sz="12" w:space="0" w:color="auto"/>
              <w:right w:val="single" w:sz="12" w:space="0" w:color="auto"/>
            </w:tcBorders>
            <w:vAlign w:val="center"/>
          </w:tcPr>
          <w:p w:rsidR="00BE2C31" w:rsidRPr="003214BC" w:rsidRDefault="00BE2C31" w:rsidP="00BF4DCD">
            <w:pPr>
              <w:jc w:val="both"/>
              <w:rPr>
                <w:rFonts w:ascii="Arial" w:hAnsi="Arial" w:cs="Arial"/>
                <w:b/>
                <w:sz w:val="18"/>
                <w:szCs w:val="18"/>
              </w:rPr>
            </w:pPr>
          </w:p>
        </w:tc>
        <w:tc>
          <w:tcPr>
            <w:tcW w:w="291" w:type="pct"/>
            <w:tcBorders>
              <w:top w:val="single" w:sz="12" w:space="0" w:color="auto"/>
              <w:left w:val="single" w:sz="12" w:space="0" w:color="auto"/>
              <w:bottom w:val="single" w:sz="12" w:space="0" w:color="auto"/>
            </w:tcBorders>
            <w:shd w:val="clear" w:color="auto" w:fill="CCFFCC"/>
            <w:vAlign w:val="center"/>
          </w:tcPr>
          <w:p w:rsidR="00BE2C31" w:rsidRPr="003214BC" w:rsidRDefault="00BE2C31" w:rsidP="00BF4DCD">
            <w:pPr>
              <w:jc w:val="both"/>
              <w:rPr>
                <w:rFonts w:ascii="Arial" w:hAnsi="Arial" w:cs="Arial"/>
                <w:b/>
                <w:sz w:val="18"/>
                <w:szCs w:val="18"/>
              </w:rPr>
            </w:pPr>
            <w:r w:rsidRPr="003214BC">
              <w:rPr>
                <w:rFonts w:ascii="Arial" w:hAnsi="Arial" w:cs="Arial"/>
                <w:b/>
                <w:sz w:val="18"/>
                <w:szCs w:val="18"/>
              </w:rPr>
              <w:t>IV kw.</w:t>
            </w:r>
          </w:p>
        </w:tc>
        <w:tc>
          <w:tcPr>
            <w:tcW w:w="331" w:type="pct"/>
            <w:tcBorders>
              <w:top w:val="single" w:sz="12" w:space="0" w:color="auto"/>
              <w:bottom w:val="single" w:sz="12" w:space="0" w:color="auto"/>
            </w:tcBorders>
            <w:vAlign w:val="center"/>
          </w:tcPr>
          <w:p w:rsidR="00BE2C31" w:rsidRPr="003214BC" w:rsidRDefault="00BE2C31" w:rsidP="00BF4DCD">
            <w:pPr>
              <w:jc w:val="both"/>
              <w:rPr>
                <w:rFonts w:ascii="Arial" w:hAnsi="Arial" w:cs="Arial"/>
                <w:b/>
                <w:sz w:val="18"/>
                <w:szCs w:val="18"/>
              </w:rPr>
            </w:pPr>
            <w:r w:rsidRPr="003214BC">
              <w:rPr>
                <w:rFonts w:ascii="Arial" w:hAnsi="Arial" w:cs="Arial"/>
                <w:b/>
                <w:sz w:val="18"/>
                <w:szCs w:val="18"/>
              </w:rPr>
              <w:t>X</w:t>
            </w:r>
          </w:p>
        </w:tc>
      </w:tr>
      <w:tr w:rsidR="00BE2C31" w:rsidRPr="003214BC" w:rsidTr="00D73C80">
        <w:trPr>
          <w:cantSplit/>
          <w:trHeight w:val="67"/>
        </w:trPr>
        <w:tc>
          <w:tcPr>
            <w:tcW w:w="1110" w:type="pct"/>
            <w:gridSpan w:val="2"/>
            <w:vMerge w:val="restart"/>
            <w:tcBorders>
              <w:top w:val="single" w:sz="12" w:space="0" w:color="auto"/>
              <w:right w:val="single" w:sz="12" w:space="0" w:color="auto"/>
            </w:tcBorders>
            <w:shd w:val="clear" w:color="auto" w:fill="CCFFCC"/>
            <w:vAlign w:val="center"/>
          </w:tcPr>
          <w:p w:rsidR="00BE2C31" w:rsidRPr="003214BC" w:rsidRDefault="00BE2C31" w:rsidP="00BF4DCD">
            <w:pPr>
              <w:jc w:val="both"/>
              <w:rPr>
                <w:rFonts w:ascii="Arial" w:hAnsi="Arial" w:cs="Arial"/>
                <w:b/>
                <w:sz w:val="18"/>
                <w:szCs w:val="18"/>
              </w:rPr>
            </w:pPr>
            <w:r w:rsidRPr="003214BC">
              <w:rPr>
                <w:rFonts w:ascii="Arial" w:hAnsi="Arial" w:cs="Arial"/>
                <w:b/>
                <w:sz w:val="18"/>
                <w:szCs w:val="18"/>
              </w:rPr>
              <w:t>Typ konkursu</w:t>
            </w:r>
          </w:p>
        </w:tc>
        <w:tc>
          <w:tcPr>
            <w:tcW w:w="901" w:type="pct"/>
            <w:tcBorders>
              <w:left w:val="single" w:sz="12" w:space="0" w:color="auto"/>
            </w:tcBorders>
            <w:shd w:val="clear" w:color="auto" w:fill="CCFFCC"/>
            <w:vAlign w:val="center"/>
          </w:tcPr>
          <w:p w:rsidR="00BE2C31" w:rsidRPr="003214BC" w:rsidRDefault="00BE2C31" w:rsidP="00BF4DCD">
            <w:pPr>
              <w:jc w:val="both"/>
              <w:rPr>
                <w:rFonts w:ascii="Arial" w:hAnsi="Arial" w:cs="Arial"/>
                <w:b/>
                <w:sz w:val="18"/>
                <w:szCs w:val="18"/>
              </w:rPr>
            </w:pPr>
            <w:r w:rsidRPr="003214BC">
              <w:rPr>
                <w:rFonts w:ascii="Arial" w:hAnsi="Arial" w:cs="Arial"/>
                <w:b/>
                <w:sz w:val="18"/>
                <w:szCs w:val="18"/>
              </w:rPr>
              <w:t>Otwarty</w:t>
            </w:r>
          </w:p>
        </w:tc>
        <w:tc>
          <w:tcPr>
            <w:tcW w:w="166" w:type="pct"/>
            <w:tcBorders>
              <w:top w:val="single" w:sz="6" w:space="0" w:color="auto"/>
              <w:left w:val="single" w:sz="12" w:space="0" w:color="auto"/>
              <w:bottom w:val="single" w:sz="6" w:space="0" w:color="auto"/>
            </w:tcBorders>
            <w:vAlign w:val="center"/>
          </w:tcPr>
          <w:p w:rsidR="00BE2C31" w:rsidRPr="003214BC" w:rsidRDefault="00BE2C31" w:rsidP="00BF4DCD">
            <w:pPr>
              <w:jc w:val="both"/>
              <w:rPr>
                <w:rFonts w:ascii="Arial" w:hAnsi="Arial" w:cs="Arial"/>
                <w:b/>
                <w:sz w:val="18"/>
                <w:szCs w:val="18"/>
              </w:rPr>
            </w:pPr>
          </w:p>
        </w:tc>
        <w:tc>
          <w:tcPr>
            <w:tcW w:w="2823" w:type="pct"/>
            <w:gridSpan w:val="11"/>
            <w:vMerge w:val="restart"/>
            <w:tcBorders>
              <w:left w:val="single" w:sz="12" w:space="0" w:color="auto"/>
            </w:tcBorders>
            <w:shd w:val="clear" w:color="auto" w:fill="CCFFCC"/>
            <w:vAlign w:val="center"/>
          </w:tcPr>
          <w:p w:rsidR="00BE2C31" w:rsidRPr="003214BC" w:rsidRDefault="00BE2C31" w:rsidP="00BF4DCD">
            <w:pPr>
              <w:jc w:val="both"/>
              <w:rPr>
                <w:rFonts w:ascii="Arial" w:hAnsi="Arial" w:cs="Arial"/>
                <w:b/>
                <w:sz w:val="18"/>
                <w:szCs w:val="18"/>
              </w:rPr>
            </w:pPr>
          </w:p>
        </w:tc>
      </w:tr>
      <w:tr w:rsidR="00BE2C31" w:rsidRPr="003214BC" w:rsidTr="00C5773B">
        <w:trPr>
          <w:cantSplit/>
          <w:trHeight w:val="545"/>
        </w:trPr>
        <w:tc>
          <w:tcPr>
            <w:tcW w:w="1110" w:type="pct"/>
            <w:gridSpan w:val="2"/>
            <w:vMerge/>
            <w:tcBorders>
              <w:bottom w:val="single" w:sz="12" w:space="0" w:color="auto"/>
              <w:right w:val="single" w:sz="12" w:space="0" w:color="auto"/>
            </w:tcBorders>
            <w:shd w:val="clear" w:color="auto" w:fill="CCFFCC"/>
            <w:vAlign w:val="center"/>
          </w:tcPr>
          <w:p w:rsidR="00BE2C31" w:rsidRPr="003214BC" w:rsidRDefault="00BE2C31" w:rsidP="00BF4DCD">
            <w:pPr>
              <w:jc w:val="both"/>
              <w:rPr>
                <w:rFonts w:ascii="Arial" w:hAnsi="Arial" w:cs="Arial"/>
                <w:b/>
                <w:sz w:val="18"/>
                <w:szCs w:val="18"/>
              </w:rPr>
            </w:pPr>
          </w:p>
        </w:tc>
        <w:tc>
          <w:tcPr>
            <w:tcW w:w="901" w:type="pct"/>
            <w:tcBorders>
              <w:left w:val="single" w:sz="12" w:space="0" w:color="auto"/>
            </w:tcBorders>
            <w:shd w:val="clear" w:color="auto" w:fill="CCFFCC"/>
            <w:vAlign w:val="center"/>
          </w:tcPr>
          <w:p w:rsidR="00BE2C31" w:rsidRPr="003214BC" w:rsidRDefault="00BE2C31" w:rsidP="00BF4DCD">
            <w:pPr>
              <w:jc w:val="both"/>
              <w:rPr>
                <w:rFonts w:ascii="Arial" w:hAnsi="Arial" w:cs="Arial"/>
                <w:b/>
                <w:sz w:val="18"/>
                <w:szCs w:val="18"/>
              </w:rPr>
            </w:pPr>
            <w:r w:rsidRPr="003214BC">
              <w:rPr>
                <w:rFonts w:ascii="Arial" w:hAnsi="Arial" w:cs="Arial"/>
                <w:b/>
                <w:sz w:val="18"/>
                <w:szCs w:val="18"/>
              </w:rPr>
              <w:t>Zamknięty</w:t>
            </w:r>
          </w:p>
        </w:tc>
        <w:tc>
          <w:tcPr>
            <w:tcW w:w="166" w:type="pct"/>
            <w:tcBorders>
              <w:top w:val="single" w:sz="6" w:space="0" w:color="auto"/>
              <w:left w:val="single" w:sz="12" w:space="0" w:color="auto"/>
              <w:bottom w:val="single" w:sz="6" w:space="0" w:color="auto"/>
            </w:tcBorders>
            <w:vAlign w:val="center"/>
          </w:tcPr>
          <w:p w:rsidR="00BE2C31" w:rsidRPr="003214BC" w:rsidRDefault="00BE2C31" w:rsidP="00BF4DCD">
            <w:pPr>
              <w:jc w:val="both"/>
              <w:rPr>
                <w:rFonts w:ascii="Arial" w:hAnsi="Arial" w:cs="Arial"/>
                <w:b/>
                <w:sz w:val="18"/>
                <w:szCs w:val="18"/>
              </w:rPr>
            </w:pPr>
            <w:r w:rsidRPr="003214BC">
              <w:rPr>
                <w:rFonts w:ascii="Arial" w:hAnsi="Arial" w:cs="Arial"/>
                <w:b/>
                <w:sz w:val="18"/>
                <w:szCs w:val="18"/>
              </w:rPr>
              <w:t>X</w:t>
            </w:r>
          </w:p>
        </w:tc>
        <w:tc>
          <w:tcPr>
            <w:tcW w:w="2823" w:type="pct"/>
            <w:gridSpan w:val="11"/>
            <w:vMerge/>
            <w:tcBorders>
              <w:left w:val="single" w:sz="12" w:space="0" w:color="auto"/>
            </w:tcBorders>
            <w:shd w:val="clear" w:color="auto" w:fill="CCFFCC"/>
            <w:vAlign w:val="center"/>
          </w:tcPr>
          <w:p w:rsidR="00BE2C31" w:rsidRPr="003214BC" w:rsidRDefault="00BE2C31" w:rsidP="00BF4DCD">
            <w:pPr>
              <w:jc w:val="both"/>
              <w:rPr>
                <w:rFonts w:ascii="Arial" w:hAnsi="Arial" w:cs="Arial"/>
                <w:b/>
                <w:sz w:val="18"/>
                <w:szCs w:val="18"/>
              </w:rPr>
            </w:pPr>
          </w:p>
        </w:tc>
      </w:tr>
      <w:tr w:rsidR="00BE2C31" w:rsidRPr="003214BC" w:rsidTr="00BF4DCD">
        <w:tc>
          <w:tcPr>
            <w:tcW w:w="1110" w:type="pct"/>
            <w:gridSpan w:val="2"/>
            <w:shd w:val="clear" w:color="auto" w:fill="CCFFCC"/>
            <w:vAlign w:val="center"/>
          </w:tcPr>
          <w:p w:rsidR="00BE2C31" w:rsidRPr="003214BC" w:rsidRDefault="00BE2C31" w:rsidP="00BF4DCD">
            <w:pPr>
              <w:jc w:val="both"/>
              <w:rPr>
                <w:rFonts w:ascii="Arial" w:hAnsi="Arial" w:cs="Arial"/>
                <w:sz w:val="18"/>
                <w:szCs w:val="18"/>
              </w:rPr>
            </w:pPr>
            <w:r w:rsidRPr="003214BC">
              <w:rPr>
                <w:rFonts w:ascii="Arial" w:hAnsi="Arial" w:cs="Arial"/>
                <w:sz w:val="18"/>
                <w:szCs w:val="18"/>
              </w:rPr>
              <w:t>Planowana alokacja</w:t>
            </w:r>
          </w:p>
        </w:tc>
        <w:tc>
          <w:tcPr>
            <w:tcW w:w="3890" w:type="pct"/>
            <w:gridSpan w:val="13"/>
            <w:vAlign w:val="center"/>
          </w:tcPr>
          <w:p w:rsidR="00BE2C31" w:rsidRPr="003214BC" w:rsidRDefault="00BE2C31" w:rsidP="00BF4DCD">
            <w:pPr>
              <w:ind w:left="57"/>
              <w:jc w:val="both"/>
              <w:rPr>
                <w:rFonts w:ascii="Arial" w:hAnsi="Arial" w:cs="Arial"/>
                <w:b/>
                <w:sz w:val="18"/>
                <w:szCs w:val="18"/>
              </w:rPr>
            </w:pPr>
            <w:r>
              <w:rPr>
                <w:rFonts w:ascii="Arial" w:hAnsi="Arial" w:cs="Arial"/>
                <w:b/>
                <w:sz w:val="18"/>
                <w:szCs w:val="18"/>
              </w:rPr>
              <w:t xml:space="preserve"> </w:t>
            </w:r>
            <w:r w:rsidRPr="00BE2C31">
              <w:rPr>
                <w:rFonts w:ascii="Arial" w:hAnsi="Arial" w:cs="Arial"/>
                <w:b/>
                <w:sz w:val="18"/>
                <w:szCs w:val="18"/>
              </w:rPr>
              <w:t>6 395</w:t>
            </w:r>
            <w:r>
              <w:rPr>
                <w:rFonts w:ascii="Arial" w:hAnsi="Arial" w:cs="Arial"/>
                <w:b/>
                <w:sz w:val="18"/>
                <w:szCs w:val="18"/>
              </w:rPr>
              <w:t> </w:t>
            </w:r>
            <w:r w:rsidRPr="00BE2C31">
              <w:rPr>
                <w:rFonts w:ascii="Arial" w:hAnsi="Arial" w:cs="Arial"/>
                <w:b/>
                <w:sz w:val="18"/>
                <w:szCs w:val="18"/>
              </w:rPr>
              <w:t>950</w:t>
            </w:r>
            <w:r>
              <w:rPr>
                <w:rFonts w:ascii="Arial" w:hAnsi="Arial" w:cs="Arial"/>
                <w:b/>
                <w:sz w:val="18"/>
                <w:szCs w:val="18"/>
              </w:rPr>
              <w:t xml:space="preserve">,00 </w:t>
            </w:r>
            <w:r w:rsidRPr="003214BC">
              <w:rPr>
                <w:rFonts w:ascii="Arial" w:hAnsi="Arial" w:cs="Arial"/>
                <w:b/>
                <w:sz w:val="18"/>
                <w:szCs w:val="18"/>
              </w:rPr>
              <w:t xml:space="preserve"> zł</w:t>
            </w:r>
            <w:r>
              <w:rPr>
                <w:rFonts w:ascii="Arial" w:hAnsi="Arial" w:cs="Arial"/>
                <w:b/>
                <w:sz w:val="18"/>
                <w:szCs w:val="18"/>
              </w:rPr>
              <w:t xml:space="preserve"> (w tym </w:t>
            </w:r>
            <w:r w:rsidRPr="003214BC">
              <w:rPr>
                <w:rFonts w:ascii="Arial" w:hAnsi="Arial" w:cs="Arial"/>
                <w:b/>
                <w:sz w:val="18"/>
                <w:szCs w:val="18"/>
              </w:rPr>
              <w:t xml:space="preserve"> </w:t>
            </w:r>
            <w:r w:rsidR="0025040B">
              <w:rPr>
                <w:rFonts w:ascii="Arial" w:hAnsi="Arial" w:cs="Arial"/>
                <w:b/>
                <w:sz w:val="18"/>
                <w:szCs w:val="18"/>
              </w:rPr>
              <w:t>5 436 557,</w:t>
            </w:r>
            <w:r w:rsidR="00A95879">
              <w:rPr>
                <w:rFonts w:ascii="Arial" w:hAnsi="Arial" w:cs="Arial"/>
                <w:b/>
                <w:sz w:val="18"/>
                <w:szCs w:val="18"/>
              </w:rPr>
              <w:t>00</w:t>
            </w:r>
            <w:r>
              <w:rPr>
                <w:rFonts w:ascii="Arial" w:hAnsi="Arial" w:cs="Arial"/>
                <w:b/>
                <w:sz w:val="18"/>
                <w:szCs w:val="18"/>
              </w:rPr>
              <w:t xml:space="preserve"> </w:t>
            </w:r>
            <w:r w:rsidRPr="003214BC">
              <w:rPr>
                <w:rFonts w:ascii="Arial" w:hAnsi="Arial" w:cs="Arial"/>
                <w:b/>
                <w:sz w:val="18"/>
                <w:szCs w:val="18"/>
              </w:rPr>
              <w:t>zł EFS)</w:t>
            </w:r>
          </w:p>
        </w:tc>
      </w:tr>
      <w:tr w:rsidR="00BE2C31" w:rsidRPr="003214BC" w:rsidTr="00BF4DCD">
        <w:trPr>
          <w:trHeight w:val="261"/>
        </w:trPr>
        <w:tc>
          <w:tcPr>
            <w:tcW w:w="1110" w:type="pct"/>
            <w:gridSpan w:val="2"/>
            <w:shd w:val="clear" w:color="auto" w:fill="CCFFCC"/>
            <w:vAlign w:val="center"/>
          </w:tcPr>
          <w:p w:rsidR="00BE2C31" w:rsidRPr="003214BC" w:rsidRDefault="00BE2C31" w:rsidP="00BF4DCD">
            <w:pPr>
              <w:jc w:val="both"/>
              <w:rPr>
                <w:rFonts w:ascii="Arial" w:hAnsi="Arial" w:cs="Arial"/>
                <w:sz w:val="18"/>
                <w:szCs w:val="18"/>
              </w:rPr>
            </w:pPr>
            <w:r w:rsidRPr="003214BC">
              <w:rPr>
                <w:rFonts w:ascii="Arial" w:hAnsi="Arial" w:cs="Arial"/>
                <w:sz w:val="18"/>
                <w:szCs w:val="18"/>
              </w:rPr>
              <w:t>Typy projektów   przewidziane do realizacji w ramach konkursu</w:t>
            </w:r>
          </w:p>
        </w:tc>
        <w:tc>
          <w:tcPr>
            <w:tcW w:w="3890" w:type="pct"/>
            <w:gridSpan w:val="13"/>
            <w:vAlign w:val="center"/>
          </w:tcPr>
          <w:p w:rsidR="00BE2C31" w:rsidRPr="003214BC" w:rsidRDefault="00BE2C31" w:rsidP="00BE2C31">
            <w:pPr>
              <w:pStyle w:val="Akapitzlist"/>
              <w:numPr>
                <w:ilvl w:val="0"/>
                <w:numId w:val="4"/>
              </w:numPr>
              <w:tabs>
                <w:tab w:val="left" w:pos="413"/>
              </w:tabs>
              <w:spacing w:before="60" w:after="60"/>
              <w:ind w:left="334" w:hanging="425"/>
              <w:rPr>
                <w:rFonts w:ascii="Arial" w:hAnsi="Arial" w:cs="Arial"/>
                <w:sz w:val="18"/>
                <w:szCs w:val="18"/>
              </w:rPr>
            </w:pPr>
            <w:r w:rsidRPr="003214BC">
              <w:rPr>
                <w:rFonts w:ascii="Arial" w:hAnsi="Arial" w:cs="Arial"/>
                <w:sz w:val="18"/>
                <w:szCs w:val="18"/>
              </w:rPr>
              <w:t>Wdrożenie programów rehabilitacji medycznej ułatwiających powroty do pracy na podstawie właściwego Regionalnego Programu Zdrowotnego, w tym,</w:t>
            </w:r>
          </w:p>
          <w:p w:rsidR="00BE2C31" w:rsidRPr="003214BC" w:rsidRDefault="00BE2C31" w:rsidP="00BE2C31">
            <w:pPr>
              <w:pStyle w:val="Akapitzlist"/>
              <w:numPr>
                <w:ilvl w:val="1"/>
                <w:numId w:val="6"/>
              </w:numPr>
              <w:tabs>
                <w:tab w:val="left" w:pos="413"/>
              </w:tabs>
              <w:spacing w:before="60" w:after="60"/>
              <w:ind w:left="760" w:hanging="426"/>
              <w:rPr>
                <w:rFonts w:ascii="Arial" w:hAnsi="Arial" w:cs="Arial"/>
                <w:sz w:val="18"/>
                <w:szCs w:val="18"/>
              </w:rPr>
            </w:pPr>
            <w:r w:rsidRPr="003214BC">
              <w:rPr>
                <w:rFonts w:ascii="Arial" w:hAnsi="Arial" w:cs="Arial"/>
                <w:sz w:val="18"/>
                <w:szCs w:val="18"/>
              </w:rPr>
              <w:t>realizacja usług zdrowotnych niezbędnych do realizacji celów Regionalnego Programu Zdrowotnego,</w:t>
            </w:r>
          </w:p>
          <w:p w:rsidR="00E61026" w:rsidRPr="003214BC" w:rsidRDefault="00BE2C31" w:rsidP="00BE2C31">
            <w:pPr>
              <w:pStyle w:val="Akapitzlist"/>
              <w:numPr>
                <w:ilvl w:val="0"/>
                <w:numId w:val="6"/>
              </w:numPr>
              <w:tabs>
                <w:tab w:val="left" w:pos="413"/>
              </w:tabs>
              <w:spacing w:before="60" w:after="60"/>
              <w:rPr>
                <w:rFonts w:ascii="Arial" w:hAnsi="Arial" w:cs="Arial"/>
                <w:sz w:val="18"/>
                <w:szCs w:val="18"/>
              </w:rPr>
            </w:pPr>
            <w:r w:rsidRPr="003214BC">
              <w:rPr>
                <w:rFonts w:ascii="Arial" w:hAnsi="Arial" w:cs="Arial"/>
                <w:sz w:val="18"/>
                <w:szCs w:val="18"/>
              </w:rPr>
              <w:t>realizacja turnusów rehabilitacyjnych,</w:t>
            </w:r>
          </w:p>
          <w:p w:rsidR="00E61026" w:rsidRPr="00DF0F93" w:rsidRDefault="00E61026" w:rsidP="00DF0F93">
            <w:pPr>
              <w:pStyle w:val="Akapitzlist"/>
              <w:numPr>
                <w:ilvl w:val="0"/>
                <w:numId w:val="6"/>
              </w:numPr>
              <w:tabs>
                <w:tab w:val="left" w:pos="413"/>
              </w:tabs>
              <w:spacing w:before="60" w:after="60"/>
              <w:rPr>
                <w:rFonts w:ascii="Arial" w:hAnsi="Arial" w:cs="Arial"/>
                <w:sz w:val="18"/>
                <w:szCs w:val="18"/>
              </w:rPr>
            </w:pPr>
            <w:r w:rsidRPr="00DF0F93">
              <w:rPr>
                <w:rFonts w:ascii="Arial" w:hAnsi="Arial" w:cs="Arial"/>
                <w:sz w:val="18"/>
                <w:szCs w:val="18"/>
              </w:rPr>
              <w:t>prowadzenie działań informacyjno - promocyjnych mających na celu wdrożenie Regionalnego Programu Zdrowotnego,</w:t>
            </w:r>
          </w:p>
          <w:p w:rsidR="00BE2C31" w:rsidRPr="003214BC" w:rsidRDefault="00BE2C31" w:rsidP="00BE2C31">
            <w:pPr>
              <w:pStyle w:val="Akapitzlist"/>
              <w:numPr>
                <w:ilvl w:val="0"/>
                <w:numId w:val="6"/>
              </w:numPr>
              <w:tabs>
                <w:tab w:val="left" w:pos="413"/>
              </w:tabs>
              <w:spacing w:before="60" w:after="60"/>
              <w:rPr>
                <w:rFonts w:ascii="Arial" w:hAnsi="Arial" w:cs="Arial"/>
                <w:sz w:val="18"/>
                <w:szCs w:val="18"/>
              </w:rPr>
            </w:pPr>
            <w:r w:rsidRPr="003214BC">
              <w:rPr>
                <w:rFonts w:ascii="Arial" w:hAnsi="Arial" w:cs="Arial"/>
                <w:sz w:val="18"/>
                <w:szCs w:val="18"/>
              </w:rPr>
              <w:t>działania informacyjno-edukacyjne, dotyczące tematyki Regionalnego programu zdrowotnego, w tym edukacja prozdrowotna, skierowana do osób objętych wsparciem oraz osób z ich otoczenia,</w:t>
            </w:r>
          </w:p>
          <w:p w:rsidR="00BE2C31" w:rsidRPr="003214BC" w:rsidRDefault="00BE2C31" w:rsidP="00BE2C31">
            <w:pPr>
              <w:pStyle w:val="Akapitzlist"/>
              <w:numPr>
                <w:ilvl w:val="0"/>
                <w:numId w:val="6"/>
              </w:numPr>
              <w:tabs>
                <w:tab w:val="left" w:pos="413"/>
              </w:tabs>
              <w:spacing w:before="60" w:after="60"/>
              <w:rPr>
                <w:rFonts w:ascii="Arial" w:hAnsi="Arial" w:cs="Arial"/>
                <w:sz w:val="18"/>
                <w:szCs w:val="18"/>
              </w:rPr>
            </w:pPr>
            <w:r w:rsidRPr="003214BC">
              <w:rPr>
                <w:rFonts w:ascii="Arial" w:hAnsi="Arial" w:cs="Arial"/>
                <w:sz w:val="18"/>
                <w:szCs w:val="18"/>
              </w:rPr>
              <w:t>działania informacyjno-szkoleniowe związane z wdrażaniem Regionalnego programu zdrowotnego, skierowane w szczególności do podmiotów świadczących usługi rehabilitacyjne, kadr POZ oraz lekarzy orzeczników ZUS,</w:t>
            </w:r>
          </w:p>
          <w:p w:rsidR="00BE2C31" w:rsidRPr="003214BC" w:rsidRDefault="00BE2C31" w:rsidP="00BE2C31">
            <w:pPr>
              <w:pStyle w:val="Akapitzlist"/>
              <w:numPr>
                <w:ilvl w:val="0"/>
                <w:numId w:val="6"/>
              </w:numPr>
              <w:tabs>
                <w:tab w:val="left" w:pos="413"/>
              </w:tabs>
              <w:spacing w:before="60" w:after="60"/>
              <w:rPr>
                <w:rFonts w:ascii="Arial" w:hAnsi="Arial" w:cs="Arial"/>
                <w:sz w:val="18"/>
                <w:szCs w:val="18"/>
              </w:rPr>
            </w:pPr>
            <w:r w:rsidRPr="003214BC">
              <w:rPr>
                <w:rFonts w:ascii="Arial" w:hAnsi="Arial" w:cs="Arial"/>
                <w:sz w:val="18"/>
                <w:szCs w:val="18"/>
              </w:rPr>
              <w:t xml:space="preserve">monitoring jakości i celowości podejmowanych działań, ewaluacja programu zdrowotnego, </w:t>
            </w:r>
          </w:p>
          <w:p w:rsidR="00BE2C31" w:rsidRPr="003214BC" w:rsidRDefault="00BE2C31" w:rsidP="00BE2C31">
            <w:pPr>
              <w:pStyle w:val="Akapitzlist"/>
              <w:numPr>
                <w:ilvl w:val="0"/>
                <w:numId w:val="6"/>
              </w:numPr>
              <w:tabs>
                <w:tab w:val="left" w:pos="413"/>
              </w:tabs>
              <w:spacing w:before="60" w:after="60"/>
              <w:rPr>
                <w:rFonts w:ascii="Arial" w:hAnsi="Arial" w:cs="Arial"/>
                <w:sz w:val="18"/>
                <w:szCs w:val="18"/>
              </w:rPr>
            </w:pPr>
            <w:r w:rsidRPr="003214BC">
              <w:rPr>
                <w:rFonts w:ascii="Arial" w:hAnsi="Arial" w:cs="Arial"/>
                <w:sz w:val="18"/>
                <w:szCs w:val="18"/>
              </w:rPr>
              <w:t xml:space="preserve"> zakup aparatury i sprzętu medycznego oraz wykonanie innych inwestycji koniecznych do realizacji zadań wynikających z realizowanego Regionalnego Programu Zdrowotnego,</w:t>
            </w:r>
          </w:p>
          <w:p w:rsidR="00BE2C31" w:rsidRPr="003214BC" w:rsidRDefault="00BE2C31" w:rsidP="00BF4DCD">
            <w:pPr>
              <w:tabs>
                <w:tab w:val="left" w:pos="413"/>
              </w:tabs>
              <w:spacing w:before="60" w:after="60"/>
              <w:rPr>
                <w:rFonts w:ascii="Arial" w:hAnsi="Arial" w:cs="Arial"/>
                <w:sz w:val="18"/>
                <w:szCs w:val="18"/>
              </w:rPr>
            </w:pPr>
            <w:r w:rsidRPr="003214BC">
              <w:rPr>
                <w:rFonts w:ascii="Arial" w:hAnsi="Arial" w:cs="Arial"/>
                <w:sz w:val="18"/>
                <w:szCs w:val="18"/>
              </w:rPr>
              <w:t xml:space="preserve">oraz dodatkowo: </w:t>
            </w:r>
          </w:p>
          <w:p w:rsidR="00BE2C31" w:rsidRPr="003214BC" w:rsidRDefault="00BE2C31" w:rsidP="00BE2C31">
            <w:pPr>
              <w:pStyle w:val="Akapitzlist"/>
              <w:numPr>
                <w:ilvl w:val="0"/>
                <w:numId w:val="6"/>
              </w:numPr>
              <w:tabs>
                <w:tab w:val="left" w:pos="413"/>
              </w:tabs>
              <w:spacing w:before="60" w:after="60"/>
              <w:rPr>
                <w:rFonts w:ascii="Arial" w:hAnsi="Arial" w:cs="Arial"/>
                <w:sz w:val="18"/>
                <w:szCs w:val="18"/>
              </w:rPr>
            </w:pPr>
            <w:r w:rsidRPr="003214BC">
              <w:rPr>
                <w:rFonts w:ascii="Arial" w:hAnsi="Arial" w:cs="Arial"/>
                <w:sz w:val="18"/>
                <w:szCs w:val="18"/>
              </w:rPr>
              <w:t>zapewnienie dojazdu z miejsca zamieszkania do miejsca wykonania badania i z powrotem,</w:t>
            </w:r>
          </w:p>
          <w:p w:rsidR="00BE2C31" w:rsidRPr="003214BC" w:rsidRDefault="00BE2C31" w:rsidP="00BE2C31">
            <w:pPr>
              <w:pStyle w:val="Akapitzlist"/>
              <w:numPr>
                <w:ilvl w:val="0"/>
                <w:numId w:val="6"/>
              </w:numPr>
              <w:spacing w:before="120"/>
              <w:jc w:val="both"/>
              <w:rPr>
                <w:rFonts w:ascii="Arial" w:hAnsi="Arial" w:cs="Arial"/>
                <w:sz w:val="18"/>
                <w:szCs w:val="18"/>
              </w:rPr>
            </w:pPr>
            <w:r w:rsidRPr="003214BC">
              <w:rPr>
                <w:rFonts w:ascii="Arial" w:hAnsi="Arial" w:cs="Arial"/>
                <w:sz w:val="18"/>
                <w:szCs w:val="18"/>
              </w:rPr>
              <w:t>zapewnienie opieki nad osobą potrzebującą wsparcia w codziennym funkcjonowaniu, którą opiekuje się osoba objęta wsparciem w ramach projektu, w czasie korzystania ze wsparcia</w:t>
            </w:r>
          </w:p>
        </w:tc>
      </w:tr>
      <w:tr w:rsidR="00BE2C31" w:rsidRPr="003214BC" w:rsidTr="00BF4DCD">
        <w:trPr>
          <w:trHeight w:val="258"/>
        </w:trPr>
        <w:tc>
          <w:tcPr>
            <w:tcW w:w="1110" w:type="pct"/>
            <w:gridSpan w:val="2"/>
            <w:shd w:val="clear" w:color="auto" w:fill="CCFFCC"/>
            <w:vAlign w:val="center"/>
          </w:tcPr>
          <w:p w:rsidR="00BE2C31" w:rsidRPr="003214BC" w:rsidRDefault="00BE2C31" w:rsidP="00BF4DCD">
            <w:pPr>
              <w:jc w:val="both"/>
              <w:rPr>
                <w:rFonts w:ascii="Arial" w:hAnsi="Arial" w:cs="Arial"/>
                <w:sz w:val="18"/>
                <w:szCs w:val="18"/>
              </w:rPr>
            </w:pPr>
            <w:r w:rsidRPr="003214BC">
              <w:rPr>
                <w:rFonts w:ascii="Arial" w:hAnsi="Arial" w:cs="Arial"/>
                <w:sz w:val="18"/>
                <w:szCs w:val="18"/>
              </w:rPr>
              <w:t>Wnioskodawcy do których skierowany jest  konkurs</w:t>
            </w:r>
          </w:p>
        </w:tc>
        <w:tc>
          <w:tcPr>
            <w:tcW w:w="3890" w:type="pct"/>
            <w:gridSpan w:val="13"/>
            <w:vAlign w:val="center"/>
          </w:tcPr>
          <w:p w:rsidR="00BE2C31" w:rsidRPr="003214BC" w:rsidRDefault="00BE2C31" w:rsidP="00BE2C31">
            <w:pPr>
              <w:numPr>
                <w:ilvl w:val="0"/>
                <w:numId w:val="1"/>
              </w:numPr>
              <w:spacing w:after="0" w:line="240" w:lineRule="auto"/>
              <w:ind w:left="635" w:hanging="278"/>
              <w:contextualSpacing/>
              <w:rPr>
                <w:rFonts w:ascii="Arial" w:eastAsia="Times New Roman" w:hAnsi="Arial" w:cs="Arial"/>
                <w:sz w:val="18"/>
                <w:szCs w:val="18"/>
                <w:lang w:eastAsia="pl-PL"/>
              </w:rPr>
            </w:pPr>
            <w:r w:rsidRPr="003214BC">
              <w:rPr>
                <w:rFonts w:ascii="Arial" w:eastAsia="Times New Roman" w:hAnsi="Arial" w:cs="Arial"/>
                <w:sz w:val="18"/>
                <w:szCs w:val="18"/>
                <w:lang w:eastAsia="pl-PL"/>
              </w:rPr>
              <w:t xml:space="preserve">jednostki samorządu terytorialnego </w:t>
            </w:r>
            <w:r w:rsidRPr="003214BC">
              <w:rPr>
                <w:rFonts w:ascii="Arial" w:hAnsi="Arial" w:cs="Arial"/>
                <w:sz w:val="18"/>
                <w:szCs w:val="18"/>
              </w:rPr>
              <w:t xml:space="preserve"> </w:t>
            </w:r>
            <w:r w:rsidRPr="003214BC">
              <w:rPr>
                <w:rFonts w:ascii="Arial" w:eastAsia="Times New Roman" w:hAnsi="Arial" w:cs="Arial"/>
                <w:sz w:val="18"/>
                <w:szCs w:val="18"/>
                <w:lang w:eastAsia="pl-PL"/>
              </w:rPr>
              <w:t>i ich jednostki organizacyjne,</w:t>
            </w:r>
          </w:p>
          <w:p w:rsidR="00BE2C31" w:rsidRPr="003214BC" w:rsidRDefault="00BE2C31" w:rsidP="00BE2C31">
            <w:pPr>
              <w:numPr>
                <w:ilvl w:val="0"/>
                <w:numId w:val="1"/>
              </w:numPr>
              <w:spacing w:after="0" w:line="240" w:lineRule="auto"/>
              <w:ind w:left="635" w:hanging="278"/>
              <w:contextualSpacing/>
              <w:rPr>
                <w:rFonts w:ascii="Arial" w:eastAsia="Times New Roman" w:hAnsi="Arial" w:cs="Arial"/>
                <w:sz w:val="18"/>
                <w:szCs w:val="18"/>
                <w:lang w:eastAsia="pl-PL"/>
              </w:rPr>
            </w:pPr>
            <w:r w:rsidRPr="003214BC">
              <w:rPr>
                <w:rFonts w:ascii="Arial" w:eastAsia="Times New Roman" w:hAnsi="Arial" w:cs="Arial"/>
                <w:sz w:val="18"/>
                <w:szCs w:val="18"/>
                <w:lang w:eastAsia="pl-PL"/>
              </w:rPr>
              <w:t>podmioty lecznicze wykonujące działalność leczniczą,</w:t>
            </w:r>
          </w:p>
          <w:p w:rsidR="00BE2C31" w:rsidRPr="003214BC" w:rsidRDefault="00BE2C31" w:rsidP="00BE2C31">
            <w:pPr>
              <w:numPr>
                <w:ilvl w:val="0"/>
                <w:numId w:val="1"/>
              </w:numPr>
              <w:spacing w:after="0" w:line="240" w:lineRule="auto"/>
              <w:ind w:left="635" w:hanging="278"/>
              <w:contextualSpacing/>
              <w:rPr>
                <w:rFonts w:ascii="Arial" w:eastAsia="Times New Roman" w:hAnsi="Arial" w:cs="Arial"/>
                <w:sz w:val="18"/>
                <w:szCs w:val="18"/>
                <w:lang w:eastAsia="pl-PL"/>
              </w:rPr>
            </w:pPr>
            <w:r w:rsidRPr="003214BC">
              <w:rPr>
                <w:rFonts w:ascii="Arial" w:hAnsi="Arial" w:cs="Arial"/>
                <w:sz w:val="18"/>
                <w:szCs w:val="18"/>
              </w:rPr>
              <w:t>organizacje pozarządowe, których działalność statutowa dotyczy promocji i ochrony zdrowia,</w:t>
            </w:r>
          </w:p>
          <w:p w:rsidR="00BE2C31" w:rsidRPr="003214BC" w:rsidRDefault="00BE2C31" w:rsidP="00BE2C31">
            <w:pPr>
              <w:numPr>
                <w:ilvl w:val="0"/>
                <w:numId w:val="1"/>
              </w:numPr>
              <w:spacing w:after="0" w:line="240" w:lineRule="auto"/>
              <w:ind w:left="635" w:hanging="278"/>
              <w:contextualSpacing/>
              <w:rPr>
                <w:rFonts w:ascii="Arial" w:eastAsia="Times New Roman" w:hAnsi="Arial" w:cs="Arial"/>
                <w:sz w:val="18"/>
                <w:szCs w:val="18"/>
                <w:lang w:eastAsia="pl-PL"/>
              </w:rPr>
            </w:pPr>
            <w:r w:rsidRPr="003214BC">
              <w:rPr>
                <w:rFonts w:ascii="Arial" w:eastAsia="Times New Roman" w:hAnsi="Arial" w:cs="Arial"/>
                <w:sz w:val="18"/>
                <w:szCs w:val="18"/>
                <w:lang w:eastAsia="pl-PL"/>
              </w:rPr>
              <w:t>podmioty ekonomii społecznej, których założenia statutowe przewidują działania w zakresie lecznictwa lub promocji zdrowia.</w:t>
            </w:r>
          </w:p>
          <w:p w:rsidR="00BE2C31" w:rsidRPr="003214BC" w:rsidRDefault="00BE2C31" w:rsidP="00BF4DCD">
            <w:pPr>
              <w:spacing w:after="0" w:line="240" w:lineRule="auto"/>
              <w:ind w:left="635"/>
              <w:contextualSpacing/>
              <w:rPr>
                <w:rFonts w:ascii="Arial" w:eastAsia="Times New Roman" w:hAnsi="Arial" w:cs="Arial"/>
                <w:sz w:val="18"/>
                <w:szCs w:val="18"/>
                <w:lang w:eastAsia="pl-PL"/>
              </w:rPr>
            </w:pPr>
          </w:p>
        </w:tc>
      </w:tr>
      <w:tr w:rsidR="00BE2C31" w:rsidRPr="003214BC" w:rsidTr="00BF4DCD">
        <w:trPr>
          <w:trHeight w:val="258"/>
        </w:trPr>
        <w:tc>
          <w:tcPr>
            <w:tcW w:w="1110" w:type="pct"/>
            <w:gridSpan w:val="2"/>
            <w:shd w:val="clear" w:color="auto" w:fill="CCFFCC"/>
            <w:vAlign w:val="center"/>
          </w:tcPr>
          <w:p w:rsidR="00BE2C31" w:rsidRPr="003214BC" w:rsidRDefault="00BE2C31" w:rsidP="00BF4DCD">
            <w:pPr>
              <w:jc w:val="both"/>
              <w:rPr>
                <w:rFonts w:ascii="Arial" w:hAnsi="Arial" w:cs="Arial"/>
                <w:sz w:val="18"/>
                <w:szCs w:val="18"/>
              </w:rPr>
            </w:pPr>
            <w:r w:rsidRPr="003214BC">
              <w:rPr>
                <w:rFonts w:ascii="Arial" w:hAnsi="Arial" w:cs="Arial"/>
                <w:sz w:val="18"/>
                <w:szCs w:val="18"/>
              </w:rPr>
              <w:t>Szczegółowy opis, zakładany cel konkursu</w:t>
            </w:r>
          </w:p>
        </w:tc>
        <w:tc>
          <w:tcPr>
            <w:tcW w:w="3890" w:type="pct"/>
            <w:gridSpan w:val="13"/>
            <w:vAlign w:val="center"/>
          </w:tcPr>
          <w:p w:rsidR="00BE2C31" w:rsidRDefault="00BE2C31" w:rsidP="00BF4DCD">
            <w:pPr>
              <w:spacing w:line="240" w:lineRule="auto"/>
              <w:jc w:val="both"/>
              <w:rPr>
                <w:rFonts w:ascii="Arial" w:hAnsi="Arial" w:cs="Arial"/>
                <w:sz w:val="18"/>
                <w:szCs w:val="18"/>
              </w:rPr>
            </w:pPr>
            <w:r w:rsidRPr="003214BC">
              <w:rPr>
                <w:rFonts w:ascii="Arial" w:hAnsi="Arial" w:cs="Arial"/>
                <w:sz w:val="18"/>
                <w:szCs w:val="18"/>
              </w:rPr>
              <w:t>W ramach konkursu realizowany będzie program zdrowotny: „</w:t>
            </w:r>
            <w:r w:rsidRPr="00BE2C31">
              <w:rPr>
                <w:rFonts w:ascii="Arial" w:hAnsi="Arial" w:cs="Arial"/>
                <w:sz w:val="18"/>
                <w:szCs w:val="18"/>
              </w:rPr>
              <w:t>Rehabilitacja lecznicza pacjentów onkologicznych na lata 2020 – 2022</w:t>
            </w:r>
            <w:r w:rsidRPr="003214BC">
              <w:rPr>
                <w:rFonts w:ascii="Arial" w:hAnsi="Arial" w:cs="Arial"/>
                <w:sz w:val="18"/>
                <w:szCs w:val="18"/>
              </w:rPr>
              <w:t xml:space="preserve">". Program będzie stanowił załącznik do dokumentacji konkursowej. </w:t>
            </w:r>
          </w:p>
          <w:p w:rsidR="00F45903" w:rsidRPr="00F45903" w:rsidRDefault="00F45903" w:rsidP="00F45903">
            <w:pPr>
              <w:spacing w:line="240" w:lineRule="auto"/>
              <w:jc w:val="both"/>
              <w:rPr>
                <w:rFonts w:ascii="Arial" w:hAnsi="Arial" w:cs="Arial"/>
                <w:sz w:val="18"/>
                <w:szCs w:val="18"/>
              </w:rPr>
            </w:pPr>
            <w:r w:rsidRPr="00F45903">
              <w:rPr>
                <w:rFonts w:ascii="Arial" w:hAnsi="Arial" w:cs="Arial"/>
                <w:sz w:val="18"/>
                <w:szCs w:val="18"/>
              </w:rPr>
              <w:t>Zachorowalność na nowotwory złośliwe systematycznie rośnie, czego głównym powodem jest starzenie się populacji oraz wzrost narażenia na czynniki ryzyka wynikające ze stylu życia (niewłaściwa dieta, niska aktywność fizyczna, palenie tytoniu, spożycie alkoholu).</w:t>
            </w:r>
          </w:p>
          <w:p w:rsidR="00F45903" w:rsidRPr="00F45903" w:rsidRDefault="00F45903" w:rsidP="00F45903">
            <w:pPr>
              <w:spacing w:line="240" w:lineRule="auto"/>
              <w:jc w:val="both"/>
              <w:rPr>
                <w:rFonts w:ascii="Arial" w:hAnsi="Arial" w:cs="Arial"/>
                <w:sz w:val="18"/>
                <w:szCs w:val="18"/>
              </w:rPr>
            </w:pPr>
            <w:r w:rsidRPr="00F45903">
              <w:rPr>
                <w:rFonts w:ascii="Arial" w:hAnsi="Arial" w:cs="Arial"/>
                <w:sz w:val="18"/>
                <w:szCs w:val="18"/>
              </w:rPr>
              <w:t xml:space="preserve">Według Krajowego Rejestru Nowotworów, w ciągu trzech ostatnich dekad zachorowalność na nowotwory w Polsce zwiększyła się dwukrotnie (Wojciechowska, </w:t>
            </w:r>
            <w:proofErr w:type="spellStart"/>
            <w:r w:rsidRPr="00F45903">
              <w:rPr>
                <w:rFonts w:ascii="Arial" w:hAnsi="Arial" w:cs="Arial"/>
                <w:sz w:val="18"/>
                <w:szCs w:val="18"/>
              </w:rPr>
              <w:t>Czaderny</w:t>
            </w:r>
            <w:proofErr w:type="spellEnd"/>
            <w:r w:rsidRPr="00F45903">
              <w:rPr>
                <w:rFonts w:ascii="Arial" w:hAnsi="Arial" w:cs="Arial"/>
                <w:sz w:val="18"/>
                <w:szCs w:val="18"/>
              </w:rPr>
              <w:t xml:space="preserve">, </w:t>
            </w:r>
            <w:proofErr w:type="spellStart"/>
            <w:r w:rsidRPr="00F45903">
              <w:rPr>
                <w:rFonts w:ascii="Arial" w:hAnsi="Arial" w:cs="Arial"/>
                <w:sz w:val="18"/>
                <w:szCs w:val="18"/>
              </w:rPr>
              <w:t>Ciuba</w:t>
            </w:r>
            <w:proofErr w:type="spellEnd"/>
            <w:r w:rsidRPr="00F45903">
              <w:rPr>
                <w:rFonts w:ascii="Arial" w:hAnsi="Arial" w:cs="Arial"/>
                <w:sz w:val="18"/>
                <w:szCs w:val="18"/>
              </w:rPr>
              <w:t xml:space="preserve">, </w:t>
            </w:r>
            <w:proofErr w:type="spellStart"/>
            <w:r w:rsidRPr="00F45903">
              <w:rPr>
                <w:rFonts w:ascii="Arial" w:hAnsi="Arial" w:cs="Arial"/>
                <w:sz w:val="18"/>
                <w:szCs w:val="18"/>
              </w:rPr>
              <w:t>Olasek</w:t>
            </w:r>
            <w:proofErr w:type="spellEnd"/>
            <w:r w:rsidRPr="00F45903">
              <w:rPr>
                <w:rFonts w:ascii="Arial" w:hAnsi="Arial" w:cs="Arial"/>
                <w:sz w:val="18"/>
                <w:szCs w:val="18"/>
              </w:rPr>
              <w:t xml:space="preserve">, </w:t>
            </w:r>
            <w:proofErr w:type="spellStart"/>
            <w:r w:rsidRPr="00F45903">
              <w:rPr>
                <w:rFonts w:ascii="Arial" w:hAnsi="Arial" w:cs="Arial"/>
                <w:sz w:val="18"/>
                <w:szCs w:val="18"/>
              </w:rPr>
              <w:t>Didkowska</w:t>
            </w:r>
            <w:proofErr w:type="spellEnd"/>
            <w:r w:rsidRPr="00F45903">
              <w:rPr>
                <w:rFonts w:ascii="Arial" w:hAnsi="Arial" w:cs="Arial"/>
                <w:sz w:val="18"/>
                <w:szCs w:val="18"/>
              </w:rPr>
              <w:t xml:space="preserve">, 2018). Dalszy wzrost zapadalności przewiduje się na ok. 18% w latach 2016-2029 </w:t>
            </w:r>
            <w:r w:rsidRPr="00F45903">
              <w:rPr>
                <w:rFonts w:ascii="Arial" w:hAnsi="Arial" w:cs="Arial"/>
                <w:sz w:val="18"/>
                <w:szCs w:val="18"/>
              </w:rPr>
              <w:lastRenderedPageBreak/>
              <w:t>(Mapa potrzeb zdrowotnych w zakresie onkologii).</w:t>
            </w:r>
          </w:p>
          <w:p w:rsidR="00F45903" w:rsidRPr="00F45903" w:rsidRDefault="00F45903" w:rsidP="00F45903">
            <w:pPr>
              <w:spacing w:line="240" w:lineRule="auto"/>
              <w:jc w:val="both"/>
              <w:rPr>
                <w:rFonts w:ascii="Arial" w:hAnsi="Arial" w:cs="Arial"/>
                <w:sz w:val="18"/>
                <w:szCs w:val="18"/>
              </w:rPr>
            </w:pPr>
            <w:r w:rsidRPr="00F45903">
              <w:rPr>
                <w:rFonts w:ascii="Arial" w:hAnsi="Arial" w:cs="Arial"/>
                <w:sz w:val="18"/>
                <w:szCs w:val="18"/>
              </w:rPr>
              <w:t xml:space="preserve">W Polsce w 2016 roku żyło ponad 998 tys. osób z chorobą nowotworową rozpoznaną w ciągu poprzedzających 15 lat, a liczba nowych </w:t>
            </w:r>
            <w:proofErr w:type="spellStart"/>
            <w:r w:rsidRPr="00F45903">
              <w:rPr>
                <w:rFonts w:ascii="Arial" w:hAnsi="Arial" w:cs="Arial"/>
                <w:sz w:val="18"/>
                <w:szCs w:val="18"/>
              </w:rPr>
              <w:t>zachorowań</w:t>
            </w:r>
            <w:proofErr w:type="spellEnd"/>
            <w:r w:rsidRPr="00F45903">
              <w:rPr>
                <w:rFonts w:ascii="Arial" w:hAnsi="Arial" w:cs="Arial"/>
                <w:sz w:val="18"/>
                <w:szCs w:val="18"/>
              </w:rPr>
              <w:t xml:space="preserve"> wyniosła ok. 164,1 tys., czyli na każde 100 tys. Polaków u 427 osób wykryto nowotwór, a około 2 572 żyło z chorobą nowotworową stwierdzoną w ciągu ostatnich 15 lat.</w:t>
            </w:r>
          </w:p>
          <w:p w:rsidR="00F45903" w:rsidRDefault="00F45903" w:rsidP="00F45903">
            <w:pPr>
              <w:spacing w:line="240" w:lineRule="auto"/>
              <w:jc w:val="both"/>
              <w:rPr>
                <w:rFonts w:ascii="Arial" w:hAnsi="Arial" w:cs="Arial"/>
                <w:sz w:val="18"/>
                <w:szCs w:val="18"/>
              </w:rPr>
            </w:pPr>
            <w:r w:rsidRPr="00F45903">
              <w:rPr>
                <w:rFonts w:ascii="Arial" w:hAnsi="Arial" w:cs="Arial"/>
                <w:sz w:val="18"/>
                <w:szCs w:val="18"/>
              </w:rPr>
              <w:t>W populacji mężczyzn zachorowalność jest najwyższa pomiędzy 55 a 79 rokiem życia, a u kobiet w grupie wiekowej 50–74 lat. Wśród osób w młodym i średnim wieku (25-54 lata) współczynnik zapadalności na 100 tys. ludności jest u kobiet prawie dwa razy wyższy niż u mężczyzn</w:t>
            </w:r>
            <w:r>
              <w:rPr>
                <w:rFonts w:ascii="Arial" w:hAnsi="Arial" w:cs="Arial"/>
                <w:sz w:val="18"/>
                <w:szCs w:val="18"/>
              </w:rPr>
              <w:t>.</w:t>
            </w:r>
          </w:p>
          <w:p w:rsidR="00F45903" w:rsidRDefault="00F45903" w:rsidP="00F45903">
            <w:pPr>
              <w:spacing w:line="240" w:lineRule="auto"/>
              <w:jc w:val="both"/>
              <w:rPr>
                <w:rFonts w:ascii="Arial" w:hAnsi="Arial" w:cs="Arial"/>
                <w:sz w:val="18"/>
                <w:szCs w:val="18"/>
              </w:rPr>
            </w:pPr>
            <w:r w:rsidRPr="00F45903">
              <w:rPr>
                <w:rFonts w:ascii="Arial" w:hAnsi="Arial" w:cs="Arial"/>
                <w:sz w:val="18"/>
                <w:szCs w:val="18"/>
              </w:rPr>
              <w:t>Nowotwory złośliwe są drugą przyczyną zgonów w Polsce, powodując w 2016 roku 27,3% zgonów wśród mężczyzn i 24,1% zgonów wśród kobiet. Bezwzględna liczba zgonów z tej przyczyny w 2016 roku wyniosła 99 965. Są także najczęstszą przyczyną przedwczesnej umieralności kobiet w młodszym i średnim wieku, odpowiadając za 32,2% zgonów w wieku 20-44 lata i 48,6% zgonów w wieku 45-64 lata. W populacji młodych mężczyzn (20-44 lata), nowotwory złośliwe stanowią trzecią przyczynę umieralności (9,5% zgonów), a wśród panów w wieku 45-64 lata są na drugim miejscu wśród przyczyn zgonów (28,9%)</w:t>
            </w:r>
            <w:r>
              <w:rPr>
                <w:rFonts w:ascii="Arial" w:hAnsi="Arial" w:cs="Arial"/>
                <w:sz w:val="18"/>
                <w:szCs w:val="18"/>
              </w:rPr>
              <w:t>.</w:t>
            </w:r>
          </w:p>
          <w:p w:rsidR="00F45903" w:rsidRPr="00F45903" w:rsidRDefault="00F45903" w:rsidP="00F45903">
            <w:pPr>
              <w:spacing w:line="240" w:lineRule="auto"/>
              <w:jc w:val="both"/>
              <w:rPr>
                <w:rFonts w:ascii="Arial" w:hAnsi="Arial" w:cs="Arial"/>
                <w:sz w:val="18"/>
                <w:szCs w:val="18"/>
              </w:rPr>
            </w:pPr>
            <w:r w:rsidRPr="00F45903">
              <w:rPr>
                <w:rFonts w:ascii="Arial" w:hAnsi="Arial" w:cs="Arial"/>
                <w:sz w:val="18"/>
                <w:szCs w:val="18"/>
              </w:rPr>
              <w:t>W 2016 roku województwo zachodniopomorskie zajmowało 13 miejsce pośród województw według współczynnika zachorowalności na nowotwory złośliwe na 100 tys. ludności wśród mężczyzn oraz 8 miejsce pod względem wartości współczynnika dla kobiet. Zapadalność w populacji mężczyzn wynosiła 411,3, przy średniej dla Polski 443,9, zaś wśród kobiet 418,1, przy średniej ogólnopolskiej 411,5, co oznacza, że na każde 100 tys. osób danej płci w województwie zachodniopomorskim w 2016 roku zachorowało o 32 mężczyzn mniej i 7 kobiet więcej niż średnio w Polsce.</w:t>
            </w:r>
          </w:p>
          <w:p w:rsidR="00F45903" w:rsidRDefault="00F45903" w:rsidP="00F45903">
            <w:pPr>
              <w:spacing w:line="240" w:lineRule="auto"/>
              <w:jc w:val="both"/>
              <w:rPr>
                <w:rFonts w:ascii="Arial" w:hAnsi="Arial" w:cs="Arial"/>
                <w:sz w:val="18"/>
                <w:szCs w:val="18"/>
              </w:rPr>
            </w:pPr>
            <w:r w:rsidRPr="00F45903">
              <w:rPr>
                <w:rFonts w:ascii="Arial" w:hAnsi="Arial" w:cs="Arial"/>
                <w:sz w:val="18"/>
                <w:szCs w:val="18"/>
              </w:rPr>
              <w:t>Podobnie jak w całym kraju, w województwie zachodniopomorskim zachorowalność z powodu nowotworów złośliwych w ciągu ostatnich kilkunastu lat miała trend rosnący. Liczba nowych przypadków choroby nowotworowej w 2016 roku była nieznacznie wyższa wśród kobiet i stanowiła 51,8% (3 669 przypadków) wszystkich zachorowań (7 088)</w:t>
            </w:r>
            <w:r>
              <w:rPr>
                <w:rFonts w:ascii="Arial" w:hAnsi="Arial" w:cs="Arial"/>
                <w:sz w:val="18"/>
                <w:szCs w:val="18"/>
              </w:rPr>
              <w:t>.</w:t>
            </w:r>
          </w:p>
          <w:p w:rsidR="00F45903" w:rsidRDefault="00F45903" w:rsidP="00F45903">
            <w:pPr>
              <w:spacing w:line="240" w:lineRule="auto"/>
              <w:jc w:val="both"/>
              <w:rPr>
                <w:rFonts w:ascii="Arial" w:hAnsi="Arial" w:cs="Arial"/>
                <w:sz w:val="18"/>
                <w:szCs w:val="18"/>
              </w:rPr>
            </w:pPr>
            <w:r w:rsidRPr="00F45903">
              <w:rPr>
                <w:rFonts w:ascii="Arial" w:hAnsi="Arial" w:cs="Arial"/>
                <w:sz w:val="18"/>
                <w:szCs w:val="18"/>
              </w:rPr>
              <w:t>W systemie opieki zdrowotnej istnieją ograniczone możliwości rehabilitacji pacjentów po przebytej chorobie nowotworowej. Na ograniczenia w dostępie do rehabilitacji onkologicznej wskazuje NIK w informacji o wynikach kontroli „Dostępność i efekty leczenia nowotworów”. Według Najwyższej Izby Kontroli brak oddzielnego produktu rozliczeniowego dla rehabilitacji onkologicznej powoduje, że pacjenci onkologiczni wraz z pozostałymi pacjentami czekają w długich kolejkach na udzielenie świadczeń rehabilitacyjnych. W ramach środków finansowych przeznaczonych na realizację umów w rodzaju rehabilitacja lecznicza, nie ma wyodrębnionej kwoty na świadczenia dla pacjentów onkologicznych. Koszty rehabilitacji takich pacjentów stanowiły w 2015 roku zaledwie 0,72% środków wydatkowanych na świadczenia we wszystkich zakresach rehabilitacji leczniczej. Rehabilitacja dla pacjentów chorych na nowotwory nie została także ujęta w pakiecie onkologicznym. Rekomendacje NIK dotyczą zapewnienia pacjentom onkologicznym szybkiej i efektywnej rehabilitacji onkologicznej, tak aby nie zaprzepaścić pozytywnych, uzyskanych dużym nakładem kosztów efektów leczenia i zapewnić jak najszybszy powrót do sprawności zdrowotnej, społecznej i zawodowej (NIK, 2017)</w:t>
            </w:r>
            <w:r>
              <w:rPr>
                <w:rFonts w:ascii="Arial" w:hAnsi="Arial" w:cs="Arial"/>
                <w:sz w:val="18"/>
                <w:szCs w:val="18"/>
              </w:rPr>
              <w:t>.</w:t>
            </w:r>
          </w:p>
          <w:p w:rsidR="00D73C80" w:rsidRPr="00D73C80" w:rsidRDefault="00D73C80" w:rsidP="00D73C80">
            <w:pPr>
              <w:spacing w:line="240" w:lineRule="auto"/>
              <w:jc w:val="both"/>
              <w:rPr>
                <w:rFonts w:ascii="Arial" w:hAnsi="Arial" w:cs="Arial"/>
                <w:sz w:val="18"/>
                <w:szCs w:val="18"/>
              </w:rPr>
            </w:pPr>
            <w:r w:rsidRPr="00D73C80">
              <w:rPr>
                <w:rFonts w:ascii="Arial" w:hAnsi="Arial" w:cs="Arial"/>
                <w:sz w:val="18"/>
                <w:szCs w:val="18"/>
              </w:rPr>
              <w:t xml:space="preserve">Program jest zgodny z założeniami określonymi w dokumencie Krajowe ramy strategiczne Policy Paper dla ochrony zdrowia na lata 2014–2020. Przewidywane interwencje przyczynią się do realizacji celów określonych w narzędziu nr 3 Wdrożenie programów rehabilitacji medycznej ułatwiających powroty do pracy . </w:t>
            </w:r>
          </w:p>
          <w:p w:rsidR="00D73C80" w:rsidRPr="00D73C80" w:rsidRDefault="00D73C80" w:rsidP="00D73C80">
            <w:pPr>
              <w:spacing w:line="240" w:lineRule="auto"/>
              <w:jc w:val="both"/>
              <w:rPr>
                <w:rFonts w:ascii="Arial" w:hAnsi="Arial" w:cs="Arial"/>
                <w:sz w:val="18"/>
                <w:szCs w:val="18"/>
              </w:rPr>
            </w:pPr>
            <w:r w:rsidRPr="00D73C80">
              <w:rPr>
                <w:rFonts w:ascii="Arial" w:hAnsi="Arial" w:cs="Arial"/>
                <w:sz w:val="18"/>
                <w:szCs w:val="18"/>
              </w:rPr>
              <w:t>Proponowany Program dotyczy rehabilitacji leczniczej pacjentów leczonych onkologicznie. Wpisuje się zatem w priorytety zdrowotne: „zmniejszenie zapadalności i przedwczesnej umieralności z powodu nowo</w:t>
            </w:r>
            <w:r>
              <w:rPr>
                <w:rFonts w:ascii="Arial" w:hAnsi="Arial" w:cs="Arial"/>
                <w:sz w:val="18"/>
                <w:szCs w:val="18"/>
              </w:rPr>
              <w:t>t</w:t>
            </w:r>
            <w:r w:rsidRPr="00D73C80">
              <w:rPr>
                <w:rFonts w:ascii="Arial" w:hAnsi="Arial" w:cs="Arial"/>
                <w:sz w:val="18"/>
                <w:szCs w:val="18"/>
              </w:rPr>
              <w:t>worów złośliwych” oraz „rehabilitację” określone w rozporządzeniu Ministra Zdrowia z dnia 27 lutego 2018 r. w sprawie priorytetów zdrowotnych (Dz.U. 2018, poz. 469).</w:t>
            </w:r>
          </w:p>
          <w:p w:rsidR="00BE2C31" w:rsidRPr="003214BC" w:rsidRDefault="00D73C80" w:rsidP="00BF4DCD">
            <w:pPr>
              <w:spacing w:line="240" w:lineRule="auto"/>
              <w:jc w:val="both"/>
              <w:rPr>
                <w:rFonts w:ascii="Arial" w:hAnsi="Arial" w:cs="Arial"/>
                <w:sz w:val="18"/>
                <w:szCs w:val="18"/>
              </w:rPr>
            </w:pPr>
            <w:r w:rsidRPr="00D73C80">
              <w:rPr>
                <w:rFonts w:ascii="Arial" w:hAnsi="Arial" w:cs="Arial"/>
                <w:sz w:val="18"/>
                <w:szCs w:val="18"/>
              </w:rPr>
              <w:t>Program będzie stanowić uzupełnienie dostępności do świadczeń realizowanych w zakresie rehabilitacji leczniczej chorych onkologicznych, dodatkowo przewiduje edukację zdrowotną, konsultacje dietetyczne, wsparcie psychologiczne, które nie są w pełni zapewnione w ramach świadczeń obecnie gwarantowanych ze środków publicznych NFZ.</w:t>
            </w:r>
          </w:p>
        </w:tc>
      </w:tr>
      <w:tr w:rsidR="00BE2C31" w:rsidRPr="003214BC" w:rsidTr="00BF4DCD">
        <w:trPr>
          <w:cantSplit/>
        </w:trPr>
        <w:tc>
          <w:tcPr>
            <w:tcW w:w="1110" w:type="pct"/>
            <w:gridSpan w:val="2"/>
            <w:vMerge w:val="restart"/>
            <w:shd w:val="clear" w:color="auto" w:fill="CCFFCC"/>
            <w:vAlign w:val="center"/>
          </w:tcPr>
          <w:p w:rsidR="00BE2C31" w:rsidRPr="003214BC" w:rsidRDefault="00BE2C31" w:rsidP="00BF4DCD">
            <w:pPr>
              <w:jc w:val="both"/>
              <w:rPr>
                <w:rFonts w:ascii="Arial" w:hAnsi="Arial" w:cs="Arial"/>
                <w:sz w:val="18"/>
                <w:szCs w:val="18"/>
              </w:rPr>
            </w:pPr>
            <w:r w:rsidRPr="003214BC">
              <w:rPr>
                <w:rFonts w:ascii="Arial" w:hAnsi="Arial" w:cs="Arial"/>
                <w:sz w:val="18"/>
                <w:szCs w:val="18"/>
              </w:rPr>
              <w:lastRenderedPageBreak/>
              <w:t>Specyficzne dla konkursu kryteria wyboru projektów</w:t>
            </w:r>
          </w:p>
        </w:tc>
        <w:tc>
          <w:tcPr>
            <w:tcW w:w="3890" w:type="pct"/>
            <w:gridSpan w:val="13"/>
            <w:shd w:val="clear" w:color="auto" w:fill="CCFFCC"/>
            <w:vAlign w:val="center"/>
          </w:tcPr>
          <w:p w:rsidR="00BE2C31" w:rsidRPr="003214BC" w:rsidRDefault="00BE2C31" w:rsidP="00BF4DCD">
            <w:pPr>
              <w:spacing w:line="240" w:lineRule="auto"/>
              <w:jc w:val="center"/>
              <w:rPr>
                <w:rFonts w:ascii="Arial" w:hAnsi="Arial" w:cs="Arial"/>
                <w:b/>
                <w:sz w:val="18"/>
                <w:szCs w:val="18"/>
              </w:rPr>
            </w:pPr>
            <w:r w:rsidRPr="003214BC">
              <w:rPr>
                <w:rFonts w:ascii="Arial" w:hAnsi="Arial" w:cs="Arial"/>
                <w:b/>
                <w:sz w:val="18"/>
                <w:szCs w:val="18"/>
              </w:rPr>
              <w:t>Kryteria dopuszczalności</w:t>
            </w:r>
          </w:p>
        </w:tc>
      </w:tr>
      <w:tr w:rsidR="00BE2C31" w:rsidRPr="003214BC" w:rsidTr="00BF4DCD">
        <w:trPr>
          <w:cantSplit/>
        </w:trPr>
        <w:tc>
          <w:tcPr>
            <w:tcW w:w="1110" w:type="pct"/>
            <w:gridSpan w:val="2"/>
            <w:vMerge/>
            <w:vAlign w:val="center"/>
          </w:tcPr>
          <w:p w:rsidR="00BE2C31" w:rsidRPr="003214BC" w:rsidRDefault="00BE2C31" w:rsidP="00BF4DCD">
            <w:pPr>
              <w:jc w:val="both"/>
              <w:rPr>
                <w:rFonts w:ascii="Arial" w:hAnsi="Arial" w:cs="Arial"/>
                <w:sz w:val="18"/>
                <w:szCs w:val="18"/>
              </w:rPr>
            </w:pPr>
          </w:p>
        </w:tc>
        <w:tc>
          <w:tcPr>
            <w:tcW w:w="3890" w:type="pct"/>
            <w:gridSpan w:val="13"/>
            <w:shd w:val="clear" w:color="auto" w:fill="auto"/>
            <w:vAlign w:val="center"/>
          </w:tcPr>
          <w:p w:rsidR="00BE2C31" w:rsidRPr="003214BC" w:rsidRDefault="00BE2C31" w:rsidP="00BE2C31">
            <w:pPr>
              <w:pStyle w:val="Akapitzlist"/>
              <w:numPr>
                <w:ilvl w:val="0"/>
                <w:numId w:val="5"/>
              </w:numPr>
              <w:spacing w:before="40" w:after="40"/>
              <w:contextualSpacing/>
              <w:jc w:val="both"/>
              <w:rPr>
                <w:rFonts w:ascii="Arial" w:hAnsi="Arial" w:cs="Arial"/>
                <w:sz w:val="18"/>
                <w:szCs w:val="18"/>
              </w:rPr>
            </w:pPr>
            <w:r w:rsidRPr="003214BC">
              <w:rPr>
                <w:rFonts w:ascii="Arial" w:hAnsi="Arial" w:cs="Arial"/>
                <w:sz w:val="18"/>
                <w:szCs w:val="18"/>
              </w:rPr>
              <w:t xml:space="preserve">Jeden podmiot może wystąpić w ramach konkursu – jako wnioskodawca albo partner nie więcej niż 1 raz we wniosku o dofinansowanie. </w:t>
            </w:r>
          </w:p>
        </w:tc>
      </w:tr>
      <w:tr w:rsidR="00BE2C31" w:rsidRPr="003214BC" w:rsidTr="00BF4DCD">
        <w:trPr>
          <w:cantSplit/>
        </w:trPr>
        <w:tc>
          <w:tcPr>
            <w:tcW w:w="1110" w:type="pct"/>
            <w:gridSpan w:val="2"/>
            <w:vMerge/>
            <w:vAlign w:val="center"/>
          </w:tcPr>
          <w:p w:rsidR="00BE2C31" w:rsidRPr="003214BC" w:rsidRDefault="00BE2C31" w:rsidP="00BF4DCD">
            <w:pPr>
              <w:jc w:val="both"/>
              <w:rPr>
                <w:rFonts w:ascii="Arial" w:hAnsi="Arial" w:cs="Arial"/>
                <w:sz w:val="18"/>
                <w:szCs w:val="18"/>
              </w:rPr>
            </w:pPr>
          </w:p>
        </w:tc>
        <w:tc>
          <w:tcPr>
            <w:tcW w:w="901" w:type="pct"/>
            <w:tcBorders>
              <w:bottom w:val="single" w:sz="6" w:space="0" w:color="auto"/>
            </w:tcBorders>
            <w:shd w:val="clear" w:color="auto" w:fill="CCFFCC"/>
            <w:vAlign w:val="center"/>
          </w:tcPr>
          <w:p w:rsidR="00BE2C31" w:rsidRPr="003214BC" w:rsidRDefault="00BE2C31" w:rsidP="00BF4DCD">
            <w:pPr>
              <w:spacing w:line="240" w:lineRule="auto"/>
              <w:jc w:val="both"/>
              <w:rPr>
                <w:rFonts w:ascii="Arial" w:hAnsi="Arial" w:cs="Arial"/>
                <w:sz w:val="18"/>
                <w:szCs w:val="18"/>
              </w:rPr>
            </w:pPr>
            <w:r w:rsidRPr="003214BC">
              <w:rPr>
                <w:rFonts w:ascii="Arial" w:hAnsi="Arial" w:cs="Arial"/>
                <w:sz w:val="18"/>
                <w:szCs w:val="18"/>
              </w:rPr>
              <w:t>Uzasadnienie:</w:t>
            </w:r>
          </w:p>
        </w:tc>
        <w:tc>
          <w:tcPr>
            <w:tcW w:w="1633" w:type="pct"/>
            <w:gridSpan w:val="7"/>
            <w:tcBorders>
              <w:bottom w:val="single" w:sz="6" w:space="0" w:color="auto"/>
            </w:tcBorders>
            <w:vAlign w:val="center"/>
          </w:tcPr>
          <w:p w:rsidR="00BE2C31" w:rsidRPr="003214BC" w:rsidRDefault="00BE2C31" w:rsidP="00BF4DCD">
            <w:pPr>
              <w:pStyle w:val="Default"/>
              <w:spacing w:before="20" w:after="20"/>
              <w:jc w:val="both"/>
              <w:rPr>
                <w:rFonts w:ascii="Arial" w:hAnsi="Arial" w:cs="Arial"/>
                <w:sz w:val="18"/>
                <w:szCs w:val="18"/>
              </w:rPr>
            </w:pPr>
            <w:r w:rsidRPr="003214BC">
              <w:rPr>
                <w:rFonts w:ascii="Arial" w:hAnsi="Arial" w:cs="Arial"/>
                <w:sz w:val="18"/>
                <w:szCs w:val="18"/>
              </w:rPr>
              <w:t>Kryterium zgodne z rekomendacjami Komitetu Sterującego do spraw koordynacji interwencji EFSI w sektorze zdrowia.</w:t>
            </w:r>
          </w:p>
          <w:p w:rsidR="00BE2C31" w:rsidRPr="003214BC" w:rsidRDefault="00BE2C31" w:rsidP="00BF4DCD">
            <w:pPr>
              <w:pStyle w:val="Default"/>
              <w:spacing w:before="20" w:after="20"/>
              <w:jc w:val="both"/>
              <w:rPr>
                <w:rFonts w:ascii="Arial" w:hAnsi="Arial" w:cs="Arial"/>
                <w:sz w:val="18"/>
                <w:szCs w:val="18"/>
              </w:rPr>
            </w:pPr>
            <w:r w:rsidRPr="003214BC">
              <w:rPr>
                <w:rFonts w:ascii="Arial" w:hAnsi="Arial" w:cs="Arial"/>
                <w:sz w:val="18"/>
                <w:szCs w:val="18"/>
              </w:rPr>
              <w:t>Kryterium to stwarza możliwość objęcia wsparciem większej liczby placówek/jednostek organizacyjnych, a także wyboru najlepszych projektów, które odpowiadają na potrzeby regionu.</w:t>
            </w:r>
          </w:p>
          <w:p w:rsidR="00BE2C31" w:rsidRPr="003214BC" w:rsidRDefault="00BE2C31" w:rsidP="00BF4DCD">
            <w:pPr>
              <w:pStyle w:val="Default"/>
              <w:spacing w:before="20" w:after="20"/>
              <w:jc w:val="both"/>
              <w:rPr>
                <w:rFonts w:ascii="Arial" w:hAnsi="Arial" w:cs="Arial"/>
                <w:sz w:val="18"/>
                <w:szCs w:val="18"/>
              </w:rPr>
            </w:pPr>
          </w:p>
          <w:p w:rsidR="00BE2C31" w:rsidRPr="003214BC" w:rsidRDefault="00BE2C31" w:rsidP="00BF4DCD">
            <w:pPr>
              <w:pStyle w:val="Default"/>
              <w:spacing w:before="20" w:after="20"/>
              <w:jc w:val="both"/>
              <w:rPr>
                <w:rFonts w:ascii="Arial" w:eastAsia="Calibri" w:hAnsi="Arial" w:cs="Arial"/>
                <w:bCs/>
                <w:sz w:val="18"/>
                <w:szCs w:val="18"/>
              </w:rPr>
            </w:pPr>
            <w:r w:rsidRPr="003214BC">
              <w:rPr>
                <w:rFonts w:ascii="Arial" w:hAnsi="Arial" w:cs="Arial"/>
                <w:sz w:val="18"/>
                <w:szCs w:val="18"/>
              </w:rPr>
              <w:t xml:space="preserve">Projektodawca definiowany jest jako Wnioskodawca w rozumieniu  Instrukcji wypełniania wniosku o dofinansowanie projektu w ramach </w:t>
            </w:r>
            <w:r w:rsidRPr="003214BC">
              <w:rPr>
                <w:rFonts w:ascii="Arial" w:eastAsia="Calibri" w:hAnsi="Arial" w:cs="Arial"/>
                <w:bCs/>
                <w:sz w:val="18"/>
                <w:szCs w:val="18"/>
              </w:rPr>
              <w:t xml:space="preserve">RPO WZ 2014-2020 dla projektów w ramach Europejskiego Funduszu Społecznego. </w:t>
            </w:r>
          </w:p>
          <w:p w:rsidR="00BE2C31" w:rsidRPr="003214BC" w:rsidRDefault="00BE2C31" w:rsidP="00BF4DCD">
            <w:pPr>
              <w:pStyle w:val="Default"/>
              <w:spacing w:before="20" w:after="20"/>
              <w:jc w:val="both"/>
              <w:rPr>
                <w:rFonts w:ascii="Arial" w:eastAsia="Calibri" w:hAnsi="Arial" w:cs="Arial"/>
                <w:bCs/>
                <w:sz w:val="18"/>
                <w:szCs w:val="18"/>
              </w:rPr>
            </w:pPr>
            <w:r w:rsidRPr="003214BC">
              <w:rPr>
                <w:rFonts w:ascii="Arial" w:hAnsi="Arial" w:cs="Arial"/>
                <w:sz w:val="18"/>
                <w:szCs w:val="18"/>
              </w:rPr>
              <w:t>Kryterium będzie weryfikowane na podstawie rejestru wniosków złożonych w ramach konkursu.</w:t>
            </w:r>
          </w:p>
        </w:tc>
        <w:tc>
          <w:tcPr>
            <w:tcW w:w="734" w:type="pct"/>
            <w:gridSpan w:val="3"/>
            <w:tcBorders>
              <w:bottom w:val="single" w:sz="6" w:space="0" w:color="auto"/>
            </w:tcBorders>
            <w:shd w:val="clear" w:color="auto" w:fill="CCFFCC"/>
            <w:vAlign w:val="center"/>
          </w:tcPr>
          <w:p w:rsidR="00BE2C31" w:rsidRPr="003214BC" w:rsidRDefault="00BE2C31" w:rsidP="00BF4DCD">
            <w:pPr>
              <w:spacing w:line="240" w:lineRule="auto"/>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bottom w:val="single" w:sz="6" w:space="0" w:color="auto"/>
            </w:tcBorders>
            <w:vAlign w:val="center"/>
          </w:tcPr>
          <w:p w:rsidR="00BE2C31" w:rsidRPr="003214BC" w:rsidRDefault="00BE2C31" w:rsidP="00BF4DCD">
            <w:pPr>
              <w:spacing w:line="240" w:lineRule="auto"/>
              <w:jc w:val="center"/>
              <w:rPr>
                <w:rFonts w:ascii="Arial" w:hAnsi="Arial" w:cs="Arial"/>
                <w:sz w:val="18"/>
                <w:szCs w:val="18"/>
              </w:rPr>
            </w:pPr>
            <w:r w:rsidRPr="003214BC">
              <w:rPr>
                <w:rFonts w:ascii="Arial" w:hAnsi="Arial" w:cs="Arial"/>
                <w:sz w:val="18"/>
                <w:szCs w:val="18"/>
              </w:rPr>
              <w:t>2</w:t>
            </w:r>
          </w:p>
        </w:tc>
      </w:tr>
      <w:tr w:rsidR="00BE2C31" w:rsidRPr="003214BC" w:rsidTr="00BF4DCD">
        <w:trPr>
          <w:cantSplit/>
        </w:trPr>
        <w:tc>
          <w:tcPr>
            <w:tcW w:w="1110" w:type="pct"/>
            <w:gridSpan w:val="2"/>
            <w:vMerge/>
            <w:vAlign w:val="center"/>
          </w:tcPr>
          <w:p w:rsidR="00BE2C31" w:rsidRPr="003214BC" w:rsidRDefault="00BE2C31" w:rsidP="00BF4DCD">
            <w:pPr>
              <w:jc w:val="both"/>
              <w:rPr>
                <w:rFonts w:ascii="Arial" w:hAnsi="Arial" w:cs="Arial"/>
                <w:sz w:val="18"/>
                <w:szCs w:val="18"/>
              </w:rPr>
            </w:pPr>
          </w:p>
        </w:tc>
        <w:tc>
          <w:tcPr>
            <w:tcW w:w="3890" w:type="pct"/>
            <w:gridSpan w:val="13"/>
            <w:tcBorders>
              <w:top w:val="single" w:sz="6" w:space="0" w:color="auto"/>
              <w:bottom w:val="single" w:sz="6" w:space="0" w:color="auto"/>
            </w:tcBorders>
            <w:shd w:val="clear" w:color="auto" w:fill="FFFFFF" w:themeFill="background1"/>
            <w:vAlign w:val="center"/>
          </w:tcPr>
          <w:p w:rsidR="0025040B" w:rsidRPr="0025040B" w:rsidRDefault="0025040B" w:rsidP="0025040B">
            <w:pPr>
              <w:pStyle w:val="Akapitzlist"/>
              <w:numPr>
                <w:ilvl w:val="0"/>
                <w:numId w:val="5"/>
              </w:numPr>
              <w:tabs>
                <w:tab w:val="left" w:pos="355"/>
              </w:tabs>
              <w:jc w:val="both"/>
              <w:rPr>
                <w:rFonts w:ascii="Arial" w:hAnsi="Arial" w:cs="Arial"/>
                <w:sz w:val="18"/>
                <w:szCs w:val="18"/>
              </w:rPr>
            </w:pPr>
            <w:r w:rsidRPr="0025040B">
              <w:rPr>
                <w:rFonts w:ascii="Arial" w:hAnsi="Arial" w:cs="Arial"/>
                <w:sz w:val="18"/>
                <w:szCs w:val="18"/>
              </w:rPr>
              <w:t>Działania realizowane w projekcie przez projektodawcę oraz ewentualnych partnerów są zgodne z RPZ „Rehabilitacja lecznicza pacjentów onkologicznych na lata 2020 – 2022”, który jest załącznikiem do Regulaminu Konkursu</w:t>
            </w:r>
            <w:ins w:id="2" w:author="dkorczynska" w:date="2020-11-23T10:17:00Z">
              <w:r w:rsidR="00185C07">
                <w:rPr>
                  <w:rFonts w:ascii="Arial" w:hAnsi="Arial" w:cs="Arial"/>
                  <w:sz w:val="18"/>
                  <w:szCs w:val="18"/>
                </w:rPr>
                <w:t>.</w:t>
              </w:r>
            </w:ins>
            <w:del w:id="3" w:author="dkorczynska" w:date="2020-11-23T10:17:00Z">
              <w:r w:rsidRPr="0025040B" w:rsidDel="00185C07">
                <w:rPr>
                  <w:rFonts w:ascii="Arial" w:hAnsi="Arial" w:cs="Arial"/>
                  <w:sz w:val="18"/>
                  <w:szCs w:val="18"/>
                </w:rPr>
                <w:delText xml:space="preserve"> w zakresie co najmniej:</w:delText>
              </w:r>
            </w:del>
          </w:p>
          <w:p w:rsidR="0025040B" w:rsidRPr="0025040B" w:rsidDel="00185C07" w:rsidRDefault="0025040B" w:rsidP="0025040B">
            <w:pPr>
              <w:pStyle w:val="Akapitzlist"/>
              <w:numPr>
                <w:ilvl w:val="1"/>
                <w:numId w:val="14"/>
              </w:numPr>
              <w:tabs>
                <w:tab w:val="left" w:pos="355"/>
              </w:tabs>
              <w:ind w:left="1043" w:hanging="283"/>
              <w:jc w:val="both"/>
              <w:rPr>
                <w:del w:id="4" w:author="dkorczynska" w:date="2020-11-23T10:17:00Z"/>
                <w:rFonts w:ascii="Arial" w:hAnsi="Arial" w:cs="Arial"/>
                <w:sz w:val="18"/>
                <w:szCs w:val="18"/>
              </w:rPr>
            </w:pPr>
            <w:del w:id="5" w:author="dkorczynska" w:date="2020-11-23T10:17:00Z">
              <w:r w:rsidRPr="0025040B" w:rsidDel="00185C07">
                <w:rPr>
                  <w:rFonts w:ascii="Arial" w:hAnsi="Arial" w:cs="Arial"/>
                  <w:sz w:val="18"/>
                  <w:szCs w:val="18"/>
                </w:rPr>
                <w:delText>spełnienia wymogów w zakresie kryteriów i sposobu rekrutacji uczestników;</w:delText>
              </w:r>
            </w:del>
          </w:p>
          <w:p w:rsidR="0025040B" w:rsidRPr="0025040B" w:rsidDel="00185C07" w:rsidRDefault="0025040B" w:rsidP="0025040B">
            <w:pPr>
              <w:pStyle w:val="Akapitzlist"/>
              <w:numPr>
                <w:ilvl w:val="1"/>
                <w:numId w:val="14"/>
              </w:numPr>
              <w:tabs>
                <w:tab w:val="left" w:pos="355"/>
              </w:tabs>
              <w:ind w:left="1043" w:hanging="283"/>
              <w:jc w:val="both"/>
              <w:rPr>
                <w:del w:id="6" w:author="dkorczynska" w:date="2020-11-23T10:17:00Z"/>
                <w:rFonts w:ascii="Arial" w:hAnsi="Arial" w:cs="Arial"/>
                <w:sz w:val="18"/>
                <w:szCs w:val="18"/>
              </w:rPr>
            </w:pPr>
            <w:del w:id="7" w:author="dkorczynska" w:date="2020-11-23T10:17:00Z">
              <w:r w:rsidRPr="0025040B" w:rsidDel="00185C07">
                <w:rPr>
                  <w:rFonts w:ascii="Arial" w:hAnsi="Arial" w:cs="Arial"/>
                  <w:sz w:val="18"/>
                  <w:szCs w:val="18"/>
                </w:rPr>
                <w:delText>spełnienia wymogów w zakresie organizacji poszczególnych etapów planowanych interwencji;</w:delText>
              </w:r>
            </w:del>
          </w:p>
          <w:p w:rsidR="0025040B" w:rsidRPr="0025040B" w:rsidDel="00185C07" w:rsidRDefault="0025040B" w:rsidP="0025040B">
            <w:pPr>
              <w:pStyle w:val="Akapitzlist"/>
              <w:numPr>
                <w:ilvl w:val="1"/>
                <w:numId w:val="14"/>
              </w:numPr>
              <w:tabs>
                <w:tab w:val="left" w:pos="355"/>
              </w:tabs>
              <w:ind w:left="1043" w:hanging="283"/>
              <w:jc w:val="both"/>
              <w:rPr>
                <w:del w:id="8" w:author="dkorczynska" w:date="2020-11-23T10:17:00Z"/>
                <w:rFonts w:ascii="Arial" w:hAnsi="Arial" w:cs="Arial"/>
                <w:sz w:val="18"/>
                <w:szCs w:val="18"/>
              </w:rPr>
            </w:pPr>
            <w:del w:id="9" w:author="dkorczynska" w:date="2020-11-23T10:17:00Z">
              <w:r w:rsidRPr="0025040B" w:rsidDel="00185C07">
                <w:rPr>
                  <w:rFonts w:ascii="Arial" w:hAnsi="Arial" w:cs="Arial"/>
                  <w:sz w:val="18"/>
                  <w:szCs w:val="18"/>
                </w:rPr>
                <w:delText>spełnienia wymogów dotyczących liczby oraz kwalifikacji zawodowych personelu medycznego;</w:delText>
              </w:r>
            </w:del>
          </w:p>
          <w:p w:rsidR="0025040B" w:rsidRPr="0025040B" w:rsidDel="00185C07" w:rsidRDefault="0025040B" w:rsidP="0025040B">
            <w:pPr>
              <w:pStyle w:val="Akapitzlist"/>
              <w:numPr>
                <w:ilvl w:val="1"/>
                <w:numId w:val="14"/>
              </w:numPr>
              <w:tabs>
                <w:tab w:val="left" w:pos="355"/>
              </w:tabs>
              <w:ind w:left="1043" w:hanging="283"/>
              <w:jc w:val="both"/>
              <w:rPr>
                <w:del w:id="10" w:author="dkorczynska" w:date="2020-11-23T10:17:00Z"/>
                <w:rFonts w:ascii="Arial" w:hAnsi="Arial" w:cs="Arial"/>
                <w:sz w:val="18"/>
                <w:szCs w:val="18"/>
              </w:rPr>
            </w:pPr>
            <w:del w:id="11" w:author="dkorczynska" w:date="2020-11-23T10:17:00Z">
              <w:r w:rsidRPr="0025040B" w:rsidDel="00185C07">
                <w:rPr>
                  <w:rFonts w:ascii="Arial" w:hAnsi="Arial" w:cs="Arial"/>
                  <w:sz w:val="18"/>
                  <w:szCs w:val="18"/>
                </w:rPr>
                <w:delText>spełnienia wymogów dotyczących warunków sprzętowych.</w:delText>
              </w:r>
            </w:del>
          </w:p>
          <w:p w:rsidR="0025040B" w:rsidRPr="0025040B" w:rsidRDefault="0025040B" w:rsidP="0025040B">
            <w:pPr>
              <w:pStyle w:val="Akapitzlist"/>
              <w:tabs>
                <w:tab w:val="left" w:pos="355"/>
              </w:tabs>
              <w:ind w:left="720"/>
              <w:jc w:val="both"/>
              <w:rPr>
                <w:rFonts w:ascii="Arial" w:hAnsi="Arial" w:cs="Arial"/>
                <w:sz w:val="18"/>
                <w:szCs w:val="18"/>
              </w:rPr>
            </w:pPr>
          </w:p>
          <w:p w:rsidR="00BE2C31" w:rsidRPr="0025040B" w:rsidRDefault="0025040B" w:rsidP="0025040B">
            <w:pPr>
              <w:tabs>
                <w:tab w:val="left" w:pos="355"/>
              </w:tabs>
              <w:jc w:val="both"/>
              <w:rPr>
                <w:rFonts w:ascii="Arial" w:hAnsi="Arial" w:cs="Arial"/>
                <w:sz w:val="18"/>
                <w:szCs w:val="18"/>
              </w:rPr>
            </w:pPr>
            <w:r w:rsidRPr="0025040B">
              <w:rPr>
                <w:rFonts w:ascii="Arial" w:hAnsi="Arial" w:cs="Arial"/>
                <w:sz w:val="18"/>
                <w:szCs w:val="18"/>
              </w:rPr>
              <w:t>Na podstawie art. 45 ust. 3 ustawy z dnia 11 lipca 2014 r. o zasadach realizacji programów w zakresie polityki spójności finansowanych w perspektywie finansowej 2014–2020 (Dz. U. z 2020</w:t>
            </w:r>
            <w:r w:rsidR="00A95879">
              <w:rPr>
                <w:rFonts w:ascii="Arial" w:hAnsi="Arial" w:cs="Arial"/>
                <w:sz w:val="18"/>
                <w:szCs w:val="18"/>
              </w:rPr>
              <w:t xml:space="preserve"> </w:t>
            </w:r>
            <w:r w:rsidRPr="0025040B">
              <w:rPr>
                <w:rFonts w:ascii="Arial" w:hAnsi="Arial" w:cs="Arial"/>
                <w:sz w:val="18"/>
                <w:szCs w:val="18"/>
              </w:rPr>
              <w:t>r. poz.</w:t>
            </w:r>
            <w:r w:rsidR="00A95879">
              <w:rPr>
                <w:rFonts w:ascii="Arial" w:hAnsi="Arial" w:cs="Arial"/>
                <w:sz w:val="18"/>
                <w:szCs w:val="18"/>
              </w:rPr>
              <w:t xml:space="preserve"> </w:t>
            </w:r>
            <w:r w:rsidRPr="0025040B">
              <w:rPr>
                <w:rFonts w:ascii="Arial" w:hAnsi="Arial" w:cs="Arial"/>
                <w:sz w:val="18"/>
                <w:szCs w:val="18"/>
              </w:rPr>
              <w:t>818) treść wniosku o dofinasowanie w części dotyczącej spełnienia kryterium  może być uzupełniana lub poprawiana w zakresie określonym w regulaminie konkursu.</w:t>
            </w:r>
          </w:p>
        </w:tc>
      </w:tr>
      <w:tr w:rsidR="00BE2C31" w:rsidRPr="003214BC" w:rsidTr="00BF4DCD">
        <w:trPr>
          <w:cantSplit/>
          <w:trHeight w:val="3671"/>
        </w:trPr>
        <w:tc>
          <w:tcPr>
            <w:tcW w:w="1110" w:type="pct"/>
            <w:gridSpan w:val="2"/>
            <w:vMerge/>
            <w:vAlign w:val="center"/>
          </w:tcPr>
          <w:p w:rsidR="00BE2C31" w:rsidRPr="003214BC" w:rsidRDefault="00BE2C31" w:rsidP="00BF4DCD">
            <w:pPr>
              <w:jc w:val="both"/>
              <w:rPr>
                <w:rFonts w:ascii="Arial" w:hAnsi="Arial" w:cs="Arial"/>
                <w:sz w:val="18"/>
                <w:szCs w:val="18"/>
              </w:rPr>
            </w:pPr>
          </w:p>
        </w:tc>
        <w:tc>
          <w:tcPr>
            <w:tcW w:w="901" w:type="pct"/>
            <w:tcBorders>
              <w:bottom w:val="single" w:sz="6" w:space="0" w:color="auto"/>
            </w:tcBorders>
            <w:shd w:val="clear" w:color="auto" w:fill="CCFFCC"/>
            <w:vAlign w:val="center"/>
          </w:tcPr>
          <w:p w:rsidR="00BE2C31" w:rsidRPr="003214BC" w:rsidRDefault="00BE2C31" w:rsidP="00BF4DCD">
            <w:pPr>
              <w:spacing w:line="240" w:lineRule="auto"/>
              <w:jc w:val="both"/>
              <w:rPr>
                <w:rFonts w:ascii="Arial" w:hAnsi="Arial" w:cs="Arial"/>
                <w:sz w:val="18"/>
                <w:szCs w:val="18"/>
              </w:rPr>
            </w:pPr>
            <w:r w:rsidRPr="003214BC">
              <w:rPr>
                <w:rFonts w:ascii="Arial" w:hAnsi="Arial" w:cs="Arial"/>
                <w:sz w:val="18"/>
                <w:szCs w:val="18"/>
              </w:rPr>
              <w:t>Uzasadnienie:</w:t>
            </w:r>
          </w:p>
        </w:tc>
        <w:tc>
          <w:tcPr>
            <w:tcW w:w="1633" w:type="pct"/>
            <w:gridSpan w:val="7"/>
            <w:tcBorders>
              <w:bottom w:val="single" w:sz="6" w:space="0" w:color="auto"/>
            </w:tcBorders>
            <w:vAlign w:val="center"/>
          </w:tcPr>
          <w:p w:rsidR="00BE2C31" w:rsidRPr="003214BC" w:rsidRDefault="00BE2C31" w:rsidP="00BF4DCD">
            <w:pPr>
              <w:pStyle w:val="Default"/>
              <w:spacing w:before="20" w:after="20"/>
              <w:jc w:val="both"/>
              <w:rPr>
                <w:rFonts w:ascii="Arial" w:hAnsi="Arial" w:cs="Arial"/>
                <w:sz w:val="18"/>
                <w:szCs w:val="18"/>
              </w:rPr>
            </w:pPr>
            <w:r w:rsidRPr="003214BC">
              <w:rPr>
                <w:rFonts w:ascii="Arial" w:hAnsi="Arial" w:cs="Arial"/>
                <w:sz w:val="18"/>
                <w:szCs w:val="18"/>
              </w:rPr>
              <w:t>Kryterium zgodne z rekomendacjami Komitetu Sterującego do spraw koordynacji interwencji EFSI w sektorze zdrowia.</w:t>
            </w:r>
          </w:p>
          <w:p w:rsidR="00BE2C31" w:rsidRPr="003214BC" w:rsidRDefault="00BE2C31" w:rsidP="00BF4DCD">
            <w:pPr>
              <w:pStyle w:val="Default"/>
              <w:spacing w:before="20" w:after="20"/>
              <w:jc w:val="both"/>
              <w:rPr>
                <w:rFonts w:ascii="Arial" w:hAnsi="Arial" w:cs="Arial"/>
                <w:sz w:val="18"/>
                <w:szCs w:val="18"/>
              </w:rPr>
            </w:pPr>
          </w:p>
          <w:p w:rsidR="00BE2C31" w:rsidRPr="003214BC" w:rsidRDefault="00BE2C31" w:rsidP="00BF4DCD">
            <w:pPr>
              <w:pStyle w:val="Default"/>
              <w:spacing w:before="20" w:after="20"/>
              <w:jc w:val="both"/>
              <w:rPr>
                <w:rFonts w:ascii="Arial" w:hAnsi="Arial" w:cs="Arial"/>
                <w:sz w:val="18"/>
                <w:szCs w:val="18"/>
              </w:rPr>
            </w:pPr>
            <w:r w:rsidRPr="003214BC">
              <w:rPr>
                <w:rFonts w:ascii="Arial" w:hAnsi="Arial" w:cs="Arial"/>
                <w:sz w:val="18"/>
                <w:szCs w:val="18"/>
              </w:rPr>
              <w:t>Kryterium ma za zadanie wdrożenie regionalnych programów zdrowotnych ułatwiających powrót do pracy skoncentrowanych na chorobach negatywnie wpływających na rynek pracy, dedykowanych osobom wskazanym jako grupa docelowa w RPZ stanowiącym załącznik do Regulaminu Konkursu. Realizacja projektów skierowanych  wyłącznie  do mieszkańców województwa jest uzasadniona regionalnym charakterem   przewidzianego wsparcia.</w:t>
            </w:r>
          </w:p>
          <w:p w:rsidR="00BE2C31" w:rsidRPr="003214BC" w:rsidDel="00295C52" w:rsidRDefault="00BE2C31" w:rsidP="00BF4DCD">
            <w:pPr>
              <w:pStyle w:val="Default"/>
              <w:spacing w:before="20" w:after="20"/>
              <w:jc w:val="both"/>
              <w:rPr>
                <w:rFonts w:ascii="Arial" w:hAnsi="Arial" w:cs="Arial"/>
                <w:sz w:val="18"/>
                <w:szCs w:val="18"/>
              </w:rPr>
            </w:pPr>
            <w:r w:rsidRPr="003214BC">
              <w:rPr>
                <w:rFonts w:ascii="Arial" w:hAnsi="Arial" w:cs="Arial"/>
                <w:sz w:val="18"/>
                <w:szCs w:val="18"/>
              </w:rPr>
              <w:t>Kryterium weryfikowane będzie na podstawie treści wniosku o dofinansowanie.</w:t>
            </w:r>
          </w:p>
        </w:tc>
        <w:tc>
          <w:tcPr>
            <w:tcW w:w="734" w:type="pct"/>
            <w:gridSpan w:val="3"/>
            <w:tcBorders>
              <w:bottom w:val="single" w:sz="6" w:space="0" w:color="auto"/>
            </w:tcBorders>
            <w:shd w:val="clear" w:color="auto" w:fill="CCFFCC"/>
            <w:vAlign w:val="center"/>
          </w:tcPr>
          <w:p w:rsidR="00BE2C31" w:rsidRPr="003214BC" w:rsidRDefault="00BE2C31" w:rsidP="00BF4DCD">
            <w:pPr>
              <w:spacing w:line="240" w:lineRule="auto"/>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bottom w:val="single" w:sz="6" w:space="0" w:color="auto"/>
            </w:tcBorders>
            <w:vAlign w:val="center"/>
          </w:tcPr>
          <w:p w:rsidR="00BE2C31" w:rsidRPr="003214BC" w:rsidRDefault="00BE2C31" w:rsidP="00BF4DCD">
            <w:pPr>
              <w:spacing w:line="240" w:lineRule="auto"/>
              <w:jc w:val="center"/>
              <w:rPr>
                <w:rFonts w:ascii="Arial" w:hAnsi="Arial" w:cs="Arial"/>
                <w:sz w:val="18"/>
                <w:szCs w:val="18"/>
              </w:rPr>
            </w:pPr>
            <w:r w:rsidRPr="003214BC">
              <w:rPr>
                <w:rFonts w:ascii="Arial" w:hAnsi="Arial" w:cs="Arial"/>
                <w:sz w:val="18"/>
                <w:szCs w:val="18"/>
              </w:rPr>
              <w:t>2</w:t>
            </w:r>
          </w:p>
        </w:tc>
      </w:tr>
      <w:tr w:rsidR="00BE2C31" w:rsidRPr="003214BC" w:rsidTr="00BF4DCD">
        <w:trPr>
          <w:cantSplit/>
        </w:trPr>
        <w:tc>
          <w:tcPr>
            <w:tcW w:w="1110" w:type="pct"/>
            <w:gridSpan w:val="2"/>
            <w:vMerge/>
            <w:vAlign w:val="center"/>
          </w:tcPr>
          <w:p w:rsidR="00BE2C31" w:rsidRPr="003214BC" w:rsidRDefault="00BE2C31" w:rsidP="00BF4DCD">
            <w:pPr>
              <w:jc w:val="both"/>
              <w:rPr>
                <w:rFonts w:ascii="Arial" w:hAnsi="Arial" w:cs="Arial"/>
                <w:sz w:val="18"/>
                <w:szCs w:val="18"/>
              </w:rPr>
            </w:pPr>
          </w:p>
        </w:tc>
        <w:tc>
          <w:tcPr>
            <w:tcW w:w="3890" w:type="pct"/>
            <w:gridSpan w:val="13"/>
            <w:tcBorders>
              <w:bottom w:val="single" w:sz="6" w:space="0" w:color="auto"/>
            </w:tcBorders>
            <w:shd w:val="clear" w:color="auto" w:fill="auto"/>
            <w:vAlign w:val="center"/>
          </w:tcPr>
          <w:p w:rsidR="00BE2C31" w:rsidRPr="003214BC" w:rsidRDefault="0025040B" w:rsidP="0025040B">
            <w:pPr>
              <w:pStyle w:val="Akapitzlist"/>
              <w:numPr>
                <w:ilvl w:val="0"/>
                <w:numId w:val="5"/>
              </w:numPr>
              <w:jc w:val="both"/>
              <w:rPr>
                <w:rFonts w:ascii="Arial" w:hAnsi="Arial" w:cs="Arial"/>
                <w:sz w:val="18"/>
                <w:szCs w:val="18"/>
              </w:rPr>
            </w:pPr>
            <w:r w:rsidRPr="0025040B">
              <w:rPr>
                <w:rFonts w:ascii="Arial" w:hAnsi="Arial" w:cs="Arial"/>
                <w:sz w:val="18"/>
                <w:szCs w:val="18"/>
              </w:rPr>
              <w:t>W przypadku, gdy projekt przewiduje udzielanie świadczeń opieki zdrowotnej Projektodawcą lub Partnerem jest podmiot wykonujący działalność leczniczą, uprawniony do tego na mocy obowiązujących przepisów prawa.</w:t>
            </w:r>
          </w:p>
        </w:tc>
      </w:tr>
      <w:tr w:rsidR="00BE2C31" w:rsidRPr="003214BC" w:rsidTr="00D73C80">
        <w:trPr>
          <w:cantSplit/>
        </w:trPr>
        <w:tc>
          <w:tcPr>
            <w:tcW w:w="1110" w:type="pct"/>
            <w:gridSpan w:val="2"/>
            <w:vMerge/>
            <w:vAlign w:val="center"/>
          </w:tcPr>
          <w:p w:rsidR="00BE2C31" w:rsidRPr="003214BC" w:rsidRDefault="00BE2C31" w:rsidP="00BF4DCD">
            <w:pPr>
              <w:jc w:val="both"/>
              <w:rPr>
                <w:rFonts w:ascii="Arial" w:hAnsi="Arial" w:cs="Arial"/>
                <w:sz w:val="18"/>
                <w:szCs w:val="18"/>
              </w:rPr>
            </w:pPr>
          </w:p>
        </w:tc>
        <w:tc>
          <w:tcPr>
            <w:tcW w:w="901" w:type="pct"/>
            <w:tcBorders>
              <w:bottom w:val="single" w:sz="6" w:space="0" w:color="auto"/>
            </w:tcBorders>
            <w:shd w:val="clear" w:color="auto" w:fill="CCFFCC"/>
            <w:vAlign w:val="center"/>
          </w:tcPr>
          <w:p w:rsidR="00BE2C31" w:rsidRPr="003214BC" w:rsidRDefault="00BE2C31" w:rsidP="00BF4DCD">
            <w:pPr>
              <w:spacing w:line="240" w:lineRule="auto"/>
              <w:jc w:val="both"/>
              <w:rPr>
                <w:rFonts w:ascii="Arial" w:hAnsi="Arial" w:cs="Arial"/>
                <w:sz w:val="18"/>
                <w:szCs w:val="18"/>
              </w:rPr>
            </w:pPr>
            <w:r w:rsidRPr="003214BC">
              <w:rPr>
                <w:rFonts w:ascii="Arial" w:hAnsi="Arial" w:cs="Arial"/>
                <w:sz w:val="18"/>
                <w:szCs w:val="18"/>
              </w:rPr>
              <w:t>Uzasadnienie:</w:t>
            </w:r>
          </w:p>
        </w:tc>
        <w:tc>
          <w:tcPr>
            <w:tcW w:w="1633" w:type="pct"/>
            <w:gridSpan w:val="7"/>
            <w:tcBorders>
              <w:bottom w:val="single" w:sz="6" w:space="0" w:color="auto"/>
            </w:tcBorders>
            <w:vAlign w:val="center"/>
          </w:tcPr>
          <w:p w:rsidR="00BE2C31" w:rsidRPr="003214BC" w:rsidRDefault="00BE2C31" w:rsidP="00BF4DCD">
            <w:pPr>
              <w:pStyle w:val="Default"/>
              <w:spacing w:before="20" w:after="20"/>
              <w:jc w:val="both"/>
              <w:rPr>
                <w:rFonts w:ascii="Arial" w:hAnsi="Arial" w:cs="Arial"/>
                <w:sz w:val="18"/>
                <w:szCs w:val="18"/>
              </w:rPr>
            </w:pPr>
            <w:r w:rsidRPr="003214BC">
              <w:rPr>
                <w:rFonts w:ascii="Arial" w:hAnsi="Arial" w:cs="Arial"/>
                <w:sz w:val="18"/>
                <w:szCs w:val="18"/>
              </w:rPr>
              <w:t>Kryterium zgodne z rekomendacjami Komitetu Sterującego do spraw koordynacji interwencji EFSI w sektorze zdrowia.</w:t>
            </w:r>
          </w:p>
          <w:p w:rsidR="00BE2C31" w:rsidRPr="003214BC" w:rsidRDefault="00BE2C31" w:rsidP="00BF4DCD">
            <w:pPr>
              <w:spacing w:after="0" w:line="240" w:lineRule="auto"/>
              <w:jc w:val="both"/>
              <w:rPr>
                <w:rFonts w:ascii="Arial" w:eastAsia="Times New Roman" w:hAnsi="Arial" w:cs="Arial"/>
                <w:sz w:val="18"/>
                <w:szCs w:val="18"/>
                <w:lang w:eastAsia="pl-PL"/>
              </w:rPr>
            </w:pPr>
          </w:p>
          <w:p w:rsidR="00BE2C31" w:rsidRPr="003214BC" w:rsidRDefault="00BE2C31" w:rsidP="00BF4DCD">
            <w:pPr>
              <w:spacing w:after="0" w:line="240" w:lineRule="auto"/>
              <w:jc w:val="both"/>
              <w:rPr>
                <w:rFonts w:ascii="Arial" w:eastAsia="Times New Roman" w:hAnsi="Arial" w:cs="Arial"/>
                <w:sz w:val="18"/>
                <w:szCs w:val="18"/>
                <w:lang w:eastAsia="pl-PL"/>
              </w:rPr>
            </w:pPr>
            <w:r w:rsidRPr="003214BC">
              <w:rPr>
                <w:rFonts w:ascii="Arial" w:eastAsia="Times New Roman" w:hAnsi="Arial" w:cs="Arial"/>
                <w:sz w:val="18"/>
                <w:szCs w:val="18"/>
                <w:lang w:eastAsia="pl-PL"/>
              </w:rPr>
              <w:t xml:space="preserve">Wprowadzenie kryterium zapewni, że w przypadku gdy projekt przewiduje udzielanie świadczeń opieki zdrowotnej będzie to możliwe wyłącznie przez podmioty wykonujące działalność leczniczą. </w:t>
            </w:r>
          </w:p>
          <w:p w:rsidR="00BE2C31" w:rsidRPr="003214BC" w:rsidRDefault="00BE2C31" w:rsidP="00BF4DCD">
            <w:pPr>
              <w:spacing w:after="0" w:line="240" w:lineRule="auto"/>
              <w:jc w:val="both"/>
              <w:rPr>
                <w:rFonts w:ascii="Arial" w:eastAsia="Times New Roman" w:hAnsi="Arial" w:cs="Arial"/>
                <w:sz w:val="18"/>
                <w:szCs w:val="18"/>
                <w:lang w:eastAsia="pl-PL"/>
              </w:rPr>
            </w:pPr>
          </w:p>
          <w:p w:rsidR="00BE2C31" w:rsidRPr="003214BC" w:rsidRDefault="00BE2C31" w:rsidP="00BF4DCD">
            <w:pPr>
              <w:spacing w:after="0" w:line="240" w:lineRule="auto"/>
              <w:jc w:val="both"/>
              <w:rPr>
                <w:rFonts w:ascii="Arial" w:eastAsia="Times New Roman" w:hAnsi="Arial" w:cs="Arial"/>
                <w:sz w:val="18"/>
                <w:szCs w:val="18"/>
                <w:lang w:eastAsia="pl-PL"/>
              </w:rPr>
            </w:pPr>
            <w:r w:rsidRPr="003214BC">
              <w:rPr>
                <w:rFonts w:ascii="Arial" w:eastAsia="Times New Roman" w:hAnsi="Arial" w:cs="Arial"/>
                <w:sz w:val="18"/>
                <w:szCs w:val="18"/>
                <w:lang w:eastAsia="pl-PL"/>
              </w:rPr>
              <w:t>Kryterium będzie weryfikowane na podstawie treści wniosku o dofinan</w:t>
            </w:r>
            <w:r w:rsidRPr="003214BC">
              <w:rPr>
                <w:rFonts w:ascii="Arial" w:hAnsi="Arial" w:cs="Arial"/>
                <w:sz w:val="18"/>
                <w:szCs w:val="18"/>
              </w:rPr>
              <w:t>sowanie projektu</w:t>
            </w:r>
            <w:r w:rsidRPr="003214BC">
              <w:rPr>
                <w:rFonts w:ascii="Arial" w:eastAsia="Times New Roman" w:hAnsi="Arial" w:cs="Arial"/>
                <w:sz w:val="18"/>
                <w:szCs w:val="18"/>
                <w:lang w:eastAsia="pl-PL"/>
              </w:rPr>
              <w:t xml:space="preserve"> oraz danych zawartych w rejestrze podmiotów wykonujących działalność leczniczą znajdującym się na stronie www.rpwdl.csioz.gov.pl</w:t>
            </w:r>
            <w:r w:rsidRPr="003214BC" w:rsidDel="00540C5F">
              <w:rPr>
                <w:rFonts w:ascii="Arial" w:eastAsia="Times New Roman" w:hAnsi="Arial" w:cs="Arial"/>
                <w:sz w:val="18"/>
                <w:szCs w:val="18"/>
                <w:lang w:eastAsia="pl-PL"/>
              </w:rPr>
              <w:t xml:space="preserve"> </w:t>
            </w:r>
            <w:r w:rsidRPr="003214BC">
              <w:rPr>
                <w:rFonts w:ascii="Arial" w:eastAsia="Times New Roman" w:hAnsi="Arial" w:cs="Arial"/>
                <w:sz w:val="18"/>
                <w:szCs w:val="18"/>
                <w:lang w:eastAsia="pl-PL"/>
              </w:rPr>
              <w:t>Wprowadzenie kryterium zapewni, że w przypadku gdy projekt przewiduje udzielanie świadczeń opieki zdrowotnej będzie to możliwe wyłącznie przez podmioty wykonujące działalność leczniczą.</w:t>
            </w:r>
          </w:p>
          <w:p w:rsidR="00BE2C31" w:rsidRPr="003214BC" w:rsidRDefault="00BE2C31" w:rsidP="00BF4DCD">
            <w:pPr>
              <w:spacing w:after="0" w:line="240" w:lineRule="auto"/>
              <w:jc w:val="both"/>
              <w:rPr>
                <w:rFonts w:ascii="Arial" w:eastAsia="Times New Roman" w:hAnsi="Arial" w:cs="Arial"/>
                <w:sz w:val="18"/>
                <w:szCs w:val="18"/>
                <w:lang w:eastAsia="pl-PL"/>
              </w:rPr>
            </w:pPr>
            <w:r w:rsidRPr="003214BC">
              <w:rPr>
                <w:rFonts w:ascii="Arial" w:eastAsia="Times New Roman" w:hAnsi="Arial" w:cs="Arial"/>
                <w:sz w:val="18"/>
                <w:szCs w:val="18"/>
                <w:lang w:eastAsia="pl-PL"/>
              </w:rPr>
              <w:t xml:space="preserve"> </w:t>
            </w:r>
          </w:p>
          <w:p w:rsidR="00BE2C31" w:rsidRPr="003214BC" w:rsidRDefault="00BE2C31" w:rsidP="00BF4DCD">
            <w:pPr>
              <w:pStyle w:val="Default"/>
              <w:spacing w:before="20" w:after="20"/>
              <w:jc w:val="both"/>
              <w:rPr>
                <w:rFonts w:ascii="Arial" w:hAnsi="Arial" w:cs="Arial"/>
                <w:sz w:val="18"/>
                <w:szCs w:val="18"/>
              </w:rPr>
            </w:pPr>
          </w:p>
        </w:tc>
        <w:tc>
          <w:tcPr>
            <w:tcW w:w="734" w:type="pct"/>
            <w:gridSpan w:val="3"/>
            <w:tcBorders>
              <w:bottom w:val="single" w:sz="6" w:space="0" w:color="auto"/>
            </w:tcBorders>
            <w:shd w:val="clear" w:color="auto" w:fill="CCFFCC"/>
            <w:vAlign w:val="center"/>
          </w:tcPr>
          <w:p w:rsidR="00BE2C31" w:rsidRPr="003214BC" w:rsidRDefault="00BE2C31" w:rsidP="00BF4DCD">
            <w:pPr>
              <w:spacing w:line="240" w:lineRule="auto"/>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bottom w:val="single" w:sz="6" w:space="0" w:color="auto"/>
            </w:tcBorders>
            <w:vAlign w:val="center"/>
          </w:tcPr>
          <w:p w:rsidR="00BE2C31" w:rsidRPr="003214BC" w:rsidRDefault="00BE2C31" w:rsidP="00BF4DCD">
            <w:pPr>
              <w:spacing w:line="240" w:lineRule="auto"/>
              <w:jc w:val="center"/>
              <w:rPr>
                <w:rFonts w:ascii="Arial" w:hAnsi="Arial" w:cs="Arial"/>
                <w:sz w:val="18"/>
                <w:szCs w:val="18"/>
              </w:rPr>
            </w:pPr>
            <w:r w:rsidRPr="003214BC">
              <w:rPr>
                <w:rFonts w:ascii="Arial" w:hAnsi="Arial" w:cs="Arial"/>
                <w:sz w:val="18"/>
                <w:szCs w:val="18"/>
              </w:rPr>
              <w:t>2</w:t>
            </w:r>
          </w:p>
        </w:tc>
      </w:tr>
      <w:tr w:rsidR="00D73C80" w:rsidRPr="003214BC" w:rsidTr="00D73C80">
        <w:trPr>
          <w:cantSplit/>
        </w:trPr>
        <w:tc>
          <w:tcPr>
            <w:tcW w:w="1110" w:type="pct"/>
            <w:gridSpan w:val="2"/>
            <w:vMerge/>
            <w:vAlign w:val="center"/>
          </w:tcPr>
          <w:p w:rsidR="00D73C80" w:rsidRPr="003214BC" w:rsidRDefault="00D73C80" w:rsidP="00BF4DCD">
            <w:pPr>
              <w:jc w:val="both"/>
              <w:rPr>
                <w:rFonts w:ascii="Arial" w:hAnsi="Arial" w:cs="Arial"/>
                <w:sz w:val="18"/>
                <w:szCs w:val="18"/>
              </w:rPr>
            </w:pPr>
          </w:p>
        </w:tc>
        <w:tc>
          <w:tcPr>
            <w:tcW w:w="3890" w:type="pct"/>
            <w:gridSpan w:val="13"/>
            <w:tcBorders>
              <w:top w:val="single" w:sz="6" w:space="0" w:color="auto"/>
              <w:bottom w:val="single" w:sz="6" w:space="0" w:color="auto"/>
            </w:tcBorders>
            <w:shd w:val="clear" w:color="auto" w:fill="FFFFFF" w:themeFill="background1"/>
            <w:vAlign w:val="center"/>
          </w:tcPr>
          <w:p w:rsidR="00D73C80" w:rsidRPr="00D73C80" w:rsidRDefault="000A131F" w:rsidP="00CD4283">
            <w:pPr>
              <w:pStyle w:val="Akapitzlist"/>
              <w:numPr>
                <w:ilvl w:val="0"/>
                <w:numId w:val="5"/>
              </w:numPr>
              <w:jc w:val="both"/>
              <w:rPr>
                <w:rFonts w:ascii="Arial" w:hAnsi="Arial" w:cs="Arial"/>
                <w:sz w:val="18"/>
                <w:szCs w:val="18"/>
              </w:rPr>
            </w:pPr>
            <w:r w:rsidRPr="000A131F">
              <w:rPr>
                <w:rFonts w:ascii="Arial" w:hAnsi="Arial" w:cs="Arial"/>
                <w:sz w:val="18"/>
                <w:szCs w:val="18"/>
              </w:rPr>
              <w:t>Świadczenia rehabilitacyjne udzielane w ramach projektu są realizowane zgodnie z przepisami wydanymi na podstawie art. 146 ust. 1 pkt 1 ustawy z dnia 27 sierpnia 2004 r. o świadczeniach opieki zdrowotnej finansowanych ze środków publicznych, w szczególności zarządzenia nr 80/2013/DSOZ Prezesa Narodowego Funduszu Zdrowia z dnia 16 grudnia 2013 r. w sprawie określenia warunków zawierania i realizacji umów w rodzaju rehabilitacja lecznicza. W przypadku zmiany przepisów świadczenia udzielane są w ramach projektu zgodnie z obowiązującymi przepisami.</w:t>
            </w:r>
          </w:p>
        </w:tc>
      </w:tr>
      <w:tr w:rsidR="00954061" w:rsidRPr="003214BC" w:rsidTr="00BF4DCD">
        <w:trPr>
          <w:cantSplit/>
        </w:trPr>
        <w:tc>
          <w:tcPr>
            <w:tcW w:w="1110" w:type="pct"/>
            <w:gridSpan w:val="2"/>
            <w:vMerge/>
            <w:vAlign w:val="center"/>
          </w:tcPr>
          <w:p w:rsidR="00954061" w:rsidRPr="003214BC" w:rsidRDefault="00954061" w:rsidP="00954061">
            <w:pPr>
              <w:jc w:val="both"/>
              <w:rPr>
                <w:rFonts w:ascii="Arial" w:hAnsi="Arial" w:cs="Arial"/>
                <w:sz w:val="18"/>
                <w:szCs w:val="18"/>
              </w:rPr>
            </w:pPr>
          </w:p>
        </w:tc>
        <w:tc>
          <w:tcPr>
            <w:tcW w:w="901" w:type="pct"/>
            <w:tcBorders>
              <w:bottom w:val="single" w:sz="6" w:space="0" w:color="auto"/>
            </w:tcBorders>
            <w:shd w:val="clear" w:color="auto" w:fill="CCFFCC"/>
            <w:vAlign w:val="center"/>
          </w:tcPr>
          <w:p w:rsidR="00954061" w:rsidRPr="00D70502" w:rsidRDefault="00954061" w:rsidP="00954061">
            <w:pPr>
              <w:jc w:val="both"/>
              <w:rPr>
                <w:rFonts w:ascii="Arial" w:hAnsi="Arial" w:cs="Arial"/>
                <w:sz w:val="18"/>
                <w:szCs w:val="18"/>
              </w:rPr>
            </w:pPr>
            <w:r w:rsidRPr="00D70502">
              <w:rPr>
                <w:rFonts w:ascii="Arial" w:hAnsi="Arial" w:cs="Arial"/>
                <w:sz w:val="18"/>
                <w:szCs w:val="18"/>
              </w:rPr>
              <w:t>Uzasadnienie:</w:t>
            </w:r>
          </w:p>
        </w:tc>
        <w:tc>
          <w:tcPr>
            <w:tcW w:w="1633" w:type="pct"/>
            <w:gridSpan w:val="7"/>
            <w:tcBorders>
              <w:bottom w:val="single" w:sz="6" w:space="0" w:color="auto"/>
            </w:tcBorders>
            <w:vAlign w:val="center"/>
          </w:tcPr>
          <w:p w:rsidR="00954061" w:rsidRPr="00D70502" w:rsidRDefault="00954061" w:rsidP="00954061">
            <w:pPr>
              <w:spacing w:before="40" w:after="40"/>
              <w:jc w:val="both"/>
              <w:rPr>
                <w:rFonts w:ascii="Arial" w:hAnsi="Arial" w:cs="Arial"/>
                <w:sz w:val="18"/>
                <w:szCs w:val="18"/>
              </w:rPr>
            </w:pPr>
            <w:r w:rsidRPr="00D70502">
              <w:rPr>
                <w:rFonts w:ascii="Arial" w:hAnsi="Arial" w:cs="Arial"/>
                <w:sz w:val="18"/>
                <w:szCs w:val="18"/>
              </w:rPr>
              <w:t>Wprowadzenie kryterium zapewni realizację świadczeń rehabilitacyjnych zgodnie z przepisami obowiązującego prawa.</w:t>
            </w:r>
          </w:p>
          <w:p w:rsidR="00954061" w:rsidRPr="00D70502" w:rsidRDefault="00954061" w:rsidP="00954061">
            <w:pPr>
              <w:spacing w:before="40" w:after="40"/>
              <w:jc w:val="both"/>
              <w:rPr>
                <w:rFonts w:ascii="Arial" w:hAnsi="Arial" w:cs="Arial"/>
                <w:sz w:val="18"/>
                <w:szCs w:val="18"/>
              </w:rPr>
            </w:pPr>
            <w:r w:rsidRPr="00D70502">
              <w:rPr>
                <w:rFonts w:ascii="Arial" w:hAnsi="Arial" w:cs="Arial"/>
                <w:sz w:val="18"/>
                <w:szCs w:val="18"/>
              </w:rPr>
              <w:t xml:space="preserve"> Weryfikacja kryterium prowadzona będzie na podstawie treści wniosku o dofinansowanie.</w:t>
            </w:r>
          </w:p>
        </w:tc>
        <w:tc>
          <w:tcPr>
            <w:tcW w:w="734" w:type="pct"/>
            <w:gridSpan w:val="3"/>
            <w:tcBorders>
              <w:bottom w:val="single" w:sz="6" w:space="0" w:color="auto"/>
            </w:tcBorders>
            <w:shd w:val="clear" w:color="auto" w:fill="CCFFCC"/>
            <w:vAlign w:val="center"/>
          </w:tcPr>
          <w:p w:rsidR="00954061" w:rsidRPr="00D70502" w:rsidRDefault="00954061" w:rsidP="00954061">
            <w:pPr>
              <w:jc w:val="center"/>
              <w:rPr>
                <w:rFonts w:ascii="Arial" w:hAnsi="Arial" w:cs="Arial"/>
                <w:sz w:val="18"/>
                <w:szCs w:val="18"/>
              </w:rPr>
            </w:pPr>
            <w:r w:rsidRPr="00D70502">
              <w:rPr>
                <w:rFonts w:ascii="Arial" w:hAnsi="Arial" w:cs="Arial"/>
                <w:sz w:val="18"/>
                <w:szCs w:val="18"/>
              </w:rPr>
              <w:t>Stosuje się do typów projektów (nr)</w:t>
            </w:r>
          </w:p>
        </w:tc>
        <w:tc>
          <w:tcPr>
            <w:tcW w:w="622" w:type="pct"/>
            <w:gridSpan w:val="2"/>
            <w:tcBorders>
              <w:bottom w:val="single" w:sz="6" w:space="0" w:color="auto"/>
            </w:tcBorders>
            <w:vAlign w:val="center"/>
          </w:tcPr>
          <w:p w:rsidR="00954061" w:rsidRPr="003214BC" w:rsidRDefault="00954061" w:rsidP="00954061">
            <w:pPr>
              <w:spacing w:line="240" w:lineRule="auto"/>
              <w:jc w:val="center"/>
              <w:rPr>
                <w:rFonts w:ascii="Arial" w:hAnsi="Arial" w:cs="Arial"/>
                <w:sz w:val="18"/>
                <w:szCs w:val="18"/>
              </w:rPr>
            </w:pPr>
            <w:r>
              <w:rPr>
                <w:rFonts w:ascii="Arial" w:hAnsi="Arial" w:cs="Arial"/>
                <w:sz w:val="18"/>
                <w:szCs w:val="18"/>
              </w:rPr>
              <w:t>2</w:t>
            </w:r>
          </w:p>
        </w:tc>
      </w:tr>
      <w:tr w:rsidR="00BE2C31" w:rsidRPr="003214BC" w:rsidTr="00BF4DCD">
        <w:trPr>
          <w:cantSplit/>
        </w:trPr>
        <w:tc>
          <w:tcPr>
            <w:tcW w:w="1110" w:type="pct"/>
            <w:gridSpan w:val="2"/>
            <w:vMerge/>
            <w:vAlign w:val="center"/>
          </w:tcPr>
          <w:p w:rsidR="00BE2C31" w:rsidRPr="003214BC" w:rsidRDefault="00BE2C31" w:rsidP="00BF4DCD">
            <w:pPr>
              <w:jc w:val="both"/>
              <w:rPr>
                <w:rFonts w:ascii="Arial" w:hAnsi="Arial" w:cs="Arial"/>
                <w:sz w:val="18"/>
                <w:szCs w:val="18"/>
              </w:rPr>
            </w:pPr>
          </w:p>
        </w:tc>
        <w:tc>
          <w:tcPr>
            <w:tcW w:w="3890" w:type="pct"/>
            <w:gridSpan w:val="13"/>
            <w:tcBorders>
              <w:bottom w:val="single" w:sz="6" w:space="0" w:color="auto"/>
            </w:tcBorders>
            <w:shd w:val="clear" w:color="auto" w:fill="auto"/>
            <w:vAlign w:val="center"/>
          </w:tcPr>
          <w:p w:rsidR="000A131F" w:rsidRPr="000A131F" w:rsidRDefault="000A131F" w:rsidP="000A131F">
            <w:pPr>
              <w:pStyle w:val="Akapitzlist"/>
              <w:numPr>
                <w:ilvl w:val="0"/>
                <w:numId w:val="5"/>
              </w:numPr>
              <w:spacing w:before="120" w:after="120"/>
              <w:jc w:val="both"/>
              <w:rPr>
                <w:rFonts w:ascii="Arial" w:hAnsi="Arial" w:cs="Arial"/>
                <w:sz w:val="18"/>
                <w:szCs w:val="18"/>
              </w:rPr>
            </w:pPr>
            <w:r w:rsidRPr="000A131F">
              <w:rPr>
                <w:rFonts w:ascii="Arial" w:hAnsi="Arial" w:cs="Arial"/>
                <w:sz w:val="18"/>
                <w:szCs w:val="18"/>
              </w:rPr>
              <w:t>Okres realizacji projektu trwa nie dłużej niż do 31.12.2022 r.</w:t>
            </w:r>
          </w:p>
          <w:p w:rsidR="00540171" w:rsidRPr="00540171" w:rsidRDefault="000A131F" w:rsidP="000A131F">
            <w:pPr>
              <w:spacing w:before="120" w:after="120"/>
              <w:jc w:val="both"/>
              <w:rPr>
                <w:rFonts w:ascii="Arial" w:hAnsi="Arial" w:cs="Arial"/>
                <w:sz w:val="18"/>
                <w:szCs w:val="18"/>
              </w:rPr>
            </w:pPr>
            <w:r w:rsidRPr="000A131F">
              <w:rPr>
                <w:rFonts w:ascii="Arial" w:hAnsi="Arial" w:cs="Arial"/>
                <w:sz w:val="18"/>
                <w:szCs w:val="18"/>
              </w:rPr>
              <w:t>W zakresie kryterium na podstawie art. 45 ust. 3 ustawy z dnia 11 lipca 2014 r. o zasadach realizacji programów w zakresie polityki spójności finansowanych w perspektywie finansowej 2014–2020 (Dz. U. z 2020r. poz. 818) w uzasadnionych przypadkach na etapie realizacji projektu, IOK dopuszcza możliwość odstępstwa w zakresie przedmiotowego kryterium poprzez wydłużenie terminu realizacji projektu na wniosek lub za zgodą IOK.</w:t>
            </w:r>
          </w:p>
        </w:tc>
      </w:tr>
      <w:tr w:rsidR="00BE2C31" w:rsidRPr="003214BC" w:rsidTr="00BF4DCD">
        <w:trPr>
          <w:cantSplit/>
        </w:trPr>
        <w:tc>
          <w:tcPr>
            <w:tcW w:w="1110" w:type="pct"/>
            <w:gridSpan w:val="2"/>
            <w:vMerge/>
            <w:vAlign w:val="center"/>
          </w:tcPr>
          <w:p w:rsidR="00BE2C31" w:rsidRPr="003214BC" w:rsidRDefault="00BE2C31" w:rsidP="00BF4DCD">
            <w:pPr>
              <w:jc w:val="both"/>
              <w:rPr>
                <w:rFonts w:ascii="Arial" w:hAnsi="Arial" w:cs="Arial"/>
                <w:sz w:val="18"/>
                <w:szCs w:val="18"/>
              </w:rPr>
            </w:pPr>
          </w:p>
        </w:tc>
        <w:tc>
          <w:tcPr>
            <w:tcW w:w="901" w:type="pct"/>
            <w:tcBorders>
              <w:bottom w:val="single" w:sz="6" w:space="0" w:color="auto"/>
            </w:tcBorders>
            <w:shd w:val="clear" w:color="auto" w:fill="CCFFCC"/>
            <w:vAlign w:val="center"/>
          </w:tcPr>
          <w:p w:rsidR="00BE2C31" w:rsidRPr="003214BC" w:rsidRDefault="00BE2C31" w:rsidP="00BF4DCD">
            <w:pPr>
              <w:tabs>
                <w:tab w:val="left" w:pos="356"/>
              </w:tabs>
              <w:spacing w:line="240" w:lineRule="auto"/>
              <w:jc w:val="both"/>
              <w:rPr>
                <w:rFonts w:ascii="Arial" w:hAnsi="Arial" w:cs="Arial"/>
                <w:sz w:val="18"/>
                <w:szCs w:val="18"/>
              </w:rPr>
            </w:pPr>
            <w:r w:rsidRPr="003214BC">
              <w:rPr>
                <w:rFonts w:ascii="Arial" w:hAnsi="Arial" w:cs="Arial"/>
                <w:sz w:val="18"/>
                <w:szCs w:val="18"/>
              </w:rPr>
              <w:t>Uzasadnienie:</w:t>
            </w:r>
          </w:p>
        </w:tc>
        <w:tc>
          <w:tcPr>
            <w:tcW w:w="1633" w:type="pct"/>
            <w:gridSpan w:val="7"/>
            <w:tcBorders>
              <w:bottom w:val="single" w:sz="6" w:space="0" w:color="auto"/>
            </w:tcBorders>
            <w:vAlign w:val="center"/>
          </w:tcPr>
          <w:p w:rsidR="00BE2C31" w:rsidRPr="003214BC" w:rsidRDefault="00BE2C31" w:rsidP="00BF4DCD">
            <w:pPr>
              <w:pStyle w:val="Default"/>
              <w:spacing w:before="20" w:after="20"/>
              <w:jc w:val="both"/>
              <w:rPr>
                <w:rFonts w:ascii="Arial" w:hAnsi="Arial" w:cs="Arial"/>
                <w:sz w:val="18"/>
                <w:szCs w:val="18"/>
              </w:rPr>
            </w:pPr>
            <w:r w:rsidRPr="003214BC">
              <w:rPr>
                <w:rFonts w:ascii="Arial" w:hAnsi="Arial" w:cs="Arial"/>
                <w:color w:val="auto"/>
                <w:sz w:val="18"/>
                <w:szCs w:val="18"/>
              </w:rPr>
              <w:t xml:space="preserve">Kryterium ma zapewnić zgodność realizacji projektu z Regionalnym Programem Zdrowotnym. </w:t>
            </w:r>
            <w:r w:rsidRPr="003214BC">
              <w:rPr>
                <w:rFonts w:ascii="Arial" w:hAnsi="Arial" w:cs="Arial"/>
                <w:sz w:val="18"/>
                <w:szCs w:val="18"/>
              </w:rPr>
              <w:t xml:space="preserve">Proponowany czas realizacji projektu pozwoli Projektodawcom na precyzyjne zaplanowanie przedsięwzięć, co wpłynie na zwiększenie efektywności oraz sprawne rozliczenie finansowe </w:t>
            </w:r>
          </w:p>
          <w:p w:rsidR="00BE2C31" w:rsidRPr="003214BC" w:rsidRDefault="00BE2C31" w:rsidP="00BF4DCD">
            <w:pPr>
              <w:spacing w:after="0" w:line="240" w:lineRule="auto"/>
              <w:jc w:val="both"/>
              <w:rPr>
                <w:rFonts w:ascii="Arial" w:eastAsia="Times New Roman" w:hAnsi="Arial" w:cs="Arial"/>
                <w:sz w:val="18"/>
                <w:szCs w:val="18"/>
                <w:lang w:eastAsia="pl-PL"/>
              </w:rPr>
            </w:pPr>
            <w:r w:rsidRPr="003214BC">
              <w:rPr>
                <w:rFonts w:ascii="Arial" w:eastAsia="Times New Roman" w:hAnsi="Arial" w:cs="Arial"/>
                <w:sz w:val="18"/>
                <w:szCs w:val="18"/>
                <w:lang w:eastAsia="pl-PL"/>
              </w:rPr>
              <w:t xml:space="preserve">wdrażanych projektów. </w:t>
            </w:r>
          </w:p>
          <w:p w:rsidR="00BE2C31" w:rsidRPr="003214BC" w:rsidRDefault="00BE2C31" w:rsidP="00BF4DCD">
            <w:pPr>
              <w:spacing w:after="0" w:line="240" w:lineRule="auto"/>
              <w:jc w:val="both"/>
              <w:rPr>
                <w:rFonts w:ascii="Arial" w:eastAsia="Times New Roman" w:hAnsi="Arial" w:cs="Arial"/>
                <w:sz w:val="18"/>
                <w:szCs w:val="18"/>
                <w:lang w:eastAsia="pl-PL"/>
              </w:rPr>
            </w:pPr>
          </w:p>
          <w:p w:rsidR="00BE2C31" w:rsidRPr="003214BC" w:rsidRDefault="00BE2C31" w:rsidP="00BF4DCD">
            <w:pPr>
              <w:pStyle w:val="Default"/>
              <w:spacing w:before="20" w:after="20"/>
              <w:jc w:val="both"/>
              <w:rPr>
                <w:rFonts w:ascii="Arial" w:hAnsi="Arial" w:cs="Arial"/>
                <w:color w:val="auto"/>
                <w:sz w:val="18"/>
                <w:szCs w:val="18"/>
              </w:rPr>
            </w:pPr>
            <w:r w:rsidRPr="003214BC">
              <w:rPr>
                <w:rFonts w:ascii="Arial" w:hAnsi="Arial" w:cs="Arial"/>
                <w:color w:val="auto"/>
                <w:sz w:val="18"/>
                <w:szCs w:val="18"/>
              </w:rPr>
              <w:t>Kryterium będzie weryfikowane na podstawie treści wniosku o dofinansowanie projektu oraz harmonogramu realizacji projektu.</w:t>
            </w:r>
          </w:p>
        </w:tc>
        <w:tc>
          <w:tcPr>
            <w:tcW w:w="734" w:type="pct"/>
            <w:gridSpan w:val="3"/>
            <w:tcBorders>
              <w:bottom w:val="single" w:sz="6" w:space="0" w:color="auto"/>
            </w:tcBorders>
            <w:shd w:val="clear" w:color="auto" w:fill="CCFFCC"/>
            <w:vAlign w:val="center"/>
          </w:tcPr>
          <w:p w:rsidR="00BE2C31" w:rsidRPr="003214BC" w:rsidRDefault="00BE2C31" w:rsidP="00BF4DCD">
            <w:pPr>
              <w:spacing w:line="240" w:lineRule="auto"/>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bottom w:val="single" w:sz="6" w:space="0" w:color="auto"/>
            </w:tcBorders>
            <w:vAlign w:val="center"/>
          </w:tcPr>
          <w:p w:rsidR="00BE2C31" w:rsidRPr="003214BC" w:rsidRDefault="00BE2C31" w:rsidP="00BF4DCD">
            <w:pPr>
              <w:spacing w:line="240" w:lineRule="auto"/>
              <w:jc w:val="center"/>
              <w:rPr>
                <w:rFonts w:ascii="Arial" w:hAnsi="Arial" w:cs="Arial"/>
                <w:sz w:val="18"/>
                <w:szCs w:val="18"/>
              </w:rPr>
            </w:pPr>
            <w:r w:rsidRPr="003214BC">
              <w:rPr>
                <w:rFonts w:ascii="Arial" w:hAnsi="Arial" w:cs="Arial"/>
                <w:sz w:val="18"/>
                <w:szCs w:val="18"/>
              </w:rPr>
              <w:t>2</w:t>
            </w:r>
          </w:p>
        </w:tc>
      </w:tr>
      <w:tr w:rsidR="00BE2C31" w:rsidRPr="003214BC" w:rsidTr="00BF4DCD">
        <w:trPr>
          <w:cantSplit/>
        </w:trPr>
        <w:tc>
          <w:tcPr>
            <w:tcW w:w="1110" w:type="pct"/>
            <w:gridSpan w:val="2"/>
            <w:vMerge/>
            <w:vAlign w:val="center"/>
          </w:tcPr>
          <w:p w:rsidR="00BE2C31" w:rsidRPr="003214BC" w:rsidRDefault="00BE2C31" w:rsidP="00BF4DCD">
            <w:pPr>
              <w:jc w:val="both"/>
              <w:rPr>
                <w:rFonts w:ascii="Arial" w:hAnsi="Arial" w:cs="Arial"/>
                <w:sz w:val="18"/>
                <w:szCs w:val="18"/>
              </w:rPr>
            </w:pPr>
          </w:p>
        </w:tc>
        <w:tc>
          <w:tcPr>
            <w:tcW w:w="3890" w:type="pct"/>
            <w:gridSpan w:val="13"/>
            <w:tcBorders>
              <w:top w:val="single" w:sz="6" w:space="0" w:color="auto"/>
              <w:bottom w:val="single" w:sz="6" w:space="0" w:color="auto"/>
            </w:tcBorders>
            <w:shd w:val="clear" w:color="auto" w:fill="FFFFFF" w:themeFill="background1"/>
            <w:vAlign w:val="center"/>
          </w:tcPr>
          <w:p w:rsidR="00BE2C31" w:rsidRPr="000A131F" w:rsidRDefault="000A131F" w:rsidP="000A131F">
            <w:pPr>
              <w:pStyle w:val="Akapitzlist"/>
              <w:numPr>
                <w:ilvl w:val="0"/>
                <w:numId w:val="5"/>
              </w:numPr>
              <w:jc w:val="both"/>
              <w:rPr>
                <w:rFonts w:ascii="Arial" w:hAnsi="Arial" w:cs="Arial"/>
                <w:color w:val="1F497D"/>
                <w:sz w:val="18"/>
                <w:szCs w:val="18"/>
              </w:rPr>
            </w:pPr>
            <w:r w:rsidRPr="000A131F">
              <w:rPr>
                <w:rFonts w:ascii="Arial" w:hAnsi="Arial" w:cs="Arial"/>
                <w:sz w:val="18"/>
                <w:szCs w:val="18"/>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tc>
      </w:tr>
      <w:tr w:rsidR="00BE2C31" w:rsidRPr="003214BC" w:rsidTr="00BF4DCD">
        <w:trPr>
          <w:cantSplit/>
          <w:trHeight w:val="2020"/>
        </w:trPr>
        <w:tc>
          <w:tcPr>
            <w:tcW w:w="1110" w:type="pct"/>
            <w:gridSpan w:val="2"/>
            <w:vMerge/>
            <w:vAlign w:val="center"/>
          </w:tcPr>
          <w:p w:rsidR="00BE2C31" w:rsidRPr="003214BC" w:rsidRDefault="00BE2C31" w:rsidP="00BF4DCD">
            <w:pPr>
              <w:jc w:val="both"/>
              <w:rPr>
                <w:rFonts w:ascii="Arial" w:hAnsi="Arial" w:cs="Arial"/>
                <w:sz w:val="18"/>
                <w:szCs w:val="18"/>
              </w:rPr>
            </w:pPr>
          </w:p>
        </w:tc>
        <w:tc>
          <w:tcPr>
            <w:tcW w:w="901" w:type="pct"/>
            <w:tcBorders>
              <w:top w:val="single" w:sz="6" w:space="0" w:color="auto"/>
              <w:bottom w:val="single" w:sz="6" w:space="0" w:color="auto"/>
            </w:tcBorders>
            <w:shd w:val="clear" w:color="auto" w:fill="CCFFCC"/>
            <w:vAlign w:val="center"/>
          </w:tcPr>
          <w:p w:rsidR="00BE2C31" w:rsidRPr="003214BC" w:rsidRDefault="00BE2C31" w:rsidP="00BF4DCD">
            <w:pPr>
              <w:jc w:val="both"/>
              <w:rPr>
                <w:rFonts w:ascii="Arial" w:hAnsi="Arial" w:cs="Arial"/>
                <w:sz w:val="18"/>
                <w:szCs w:val="18"/>
              </w:rPr>
            </w:pPr>
          </w:p>
        </w:tc>
        <w:tc>
          <w:tcPr>
            <w:tcW w:w="1633" w:type="pct"/>
            <w:gridSpan w:val="7"/>
            <w:tcBorders>
              <w:top w:val="single" w:sz="6" w:space="0" w:color="auto"/>
              <w:bottom w:val="single" w:sz="6" w:space="0" w:color="auto"/>
            </w:tcBorders>
            <w:vAlign w:val="center"/>
          </w:tcPr>
          <w:p w:rsidR="00BE2C31" w:rsidRPr="003214BC" w:rsidRDefault="00BE2C31" w:rsidP="00BF4DCD">
            <w:pPr>
              <w:pStyle w:val="Default"/>
              <w:spacing w:before="20" w:after="20"/>
              <w:jc w:val="both"/>
              <w:rPr>
                <w:rFonts w:ascii="Arial" w:hAnsi="Arial" w:cs="Arial"/>
                <w:sz w:val="18"/>
                <w:szCs w:val="18"/>
              </w:rPr>
            </w:pPr>
            <w:r w:rsidRPr="003214BC">
              <w:rPr>
                <w:rFonts w:ascii="Arial" w:hAnsi="Arial" w:cs="Arial"/>
                <w:sz w:val="18"/>
                <w:szCs w:val="18"/>
              </w:rPr>
              <w:t>Kryterium ma za zadanie doprowadzenie do zwiększenia skuteczności oferowanych usług zdrowotnych pomimo faktu, iż analogiczne usługi zdrowotne są finansowanie ze środków publicznych.</w:t>
            </w:r>
          </w:p>
          <w:p w:rsidR="00BE2C31" w:rsidRPr="003214BC" w:rsidRDefault="00BE2C31" w:rsidP="00BF4DCD">
            <w:pPr>
              <w:pStyle w:val="Default"/>
              <w:spacing w:before="20" w:after="20"/>
              <w:jc w:val="both"/>
              <w:rPr>
                <w:rFonts w:ascii="Arial" w:hAnsi="Arial" w:cs="Arial"/>
                <w:sz w:val="18"/>
                <w:szCs w:val="18"/>
              </w:rPr>
            </w:pPr>
          </w:p>
          <w:p w:rsidR="00BE2C31" w:rsidRPr="003214BC" w:rsidRDefault="00BE2C31" w:rsidP="00BF4DCD">
            <w:pPr>
              <w:pStyle w:val="Default"/>
              <w:spacing w:before="20" w:after="20"/>
              <w:jc w:val="both"/>
              <w:rPr>
                <w:rFonts w:ascii="Arial" w:hAnsi="Arial" w:cs="Arial"/>
                <w:sz w:val="18"/>
                <w:szCs w:val="18"/>
              </w:rPr>
            </w:pPr>
            <w:r w:rsidRPr="003214BC">
              <w:rPr>
                <w:rFonts w:ascii="Arial" w:hAnsi="Arial" w:cs="Arial"/>
                <w:sz w:val="18"/>
                <w:szCs w:val="18"/>
              </w:rPr>
              <w:t>Kryterium będzie weryfikowane na podstawie treści wniosku o dofinansowanie projektu.</w:t>
            </w:r>
          </w:p>
        </w:tc>
        <w:tc>
          <w:tcPr>
            <w:tcW w:w="734" w:type="pct"/>
            <w:gridSpan w:val="3"/>
            <w:tcBorders>
              <w:top w:val="single" w:sz="6" w:space="0" w:color="auto"/>
              <w:bottom w:val="single" w:sz="6" w:space="0" w:color="auto"/>
            </w:tcBorders>
            <w:shd w:val="clear" w:color="auto" w:fill="CCFFCC"/>
            <w:vAlign w:val="center"/>
          </w:tcPr>
          <w:p w:rsidR="00BE2C31" w:rsidRPr="003214BC" w:rsidRDefault="00BE2C31" w:rsidP="00BF4DCD">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top w:val="single" w:sz="6" w:space="0" w:color="auto"/>
              <w:bottom w:val="single" w:sz="6" w:space="0" w:color="auto"/>
            </w:tcBorders>
            <w:vAlign w:val="center"/>
          </w:tcPr>
          <w:p w:rsidR="00BE2C31" w:rsidRPr="003214BC" w:rsidRDefault="00BE2C31" w:rsidP="00BF4DCD">
            <w:pPr>
              <w:jc w:val="center"/>
              <w:rPr>
                <w:rFonts w:ascii="Arial" w:hAnsi="Arial" w:cs="Arial"/>
                <w:sz w:val="18"/>
                <w:szCs w:val="18"/>
              </w:rPr>
            </w:pPr>
            <w:r w:rsidRPr="003214BC">
              <w:rPr>
                <w:rFonts w:ascii="Arial" w:hAnsi="Arial" w:cs="Arial"/>
                <w:sz w:val="18"/>
                <w:szCs w:val="18"/>
              </w:rPr>
              <w:t>2</w:t>
            </w:r>
          </w:p>
        </w:tc>
      </w:tr>
      <w:tr w:rsidR="00BE2C31" w:rsidRPr="003214BC" w:rsidTr="00BF4DCD">
        <w:trPr>
          <w:cantSplit/>
        </w:trPr>
        <w:tc>
          <w:tcPr>
            <w:tcW w:w="1110" w:type="pct"/>
            <w:gridSpan w:val="2"/>
            <w:vMerge/>
            <w:vAlign w:val="center"/>
          </w:tcPr>
          <w:p w:rsidR="00BE2C31" w:rsidRPr="003214BC" w:rsidRDefault="00BE2C31" w:rsidP="00BF4DCD">
            <w:pPr>
              <w:jc w:val="both"/>
              <w:rPr>
                <w:rFonts w:ascii="Arial" w:hAnsi="Arial" w:cs="Arial"/>
                <w:sz w:val="18"/>
                <w:szCs w:val="18"/>
              </w:rPr>
            </w:pPr>
          </w:p>
        </w:tc>
        <w:tc>
          <w:tcPr>
            <w:tcW w:w="3890" w:type="pct"/>
            <w:gridSpan w:val="13"/>
            <w:tcBorders>
              <w:top w:val="single" w:sz="6" w:space="0" w:color="auto"/>
            </w:tcBorders>
            <w:shd w:val="clear" w:color="auto" w:fill="auto"/>
            <w:vAlign w:val="center"/>
          </w:tcPr>
          <w:p w:rsidR="00BE2C31" w:rsidRPr="003214BC" w:rsidRDefault="000A131F" w:rsidP="000A131F">
            <w:pPr>
              <w:pStyle w:val="Akapitzlist"/>
              <w:numPr>
                <w:ilvl w:val="0"/>
                <w:numId w:val="5"/>
              </w:numPr>
              <w:jc w:val="both"/>
              <w:rPr>
                <w:rFonts w:ascii="Arial" w:hAnsi="Arial" w:cs="Arial"/>
                <w:sz w:val="18"/>
                <w:szCs w:val="18"/>
              </w:rPr>
            </w:pPr>
            <w:r w:rsidRPr="000A131F">
              <w:rPr>
                <w:rFonts w:ascii="Arial" w:hAnsi="Arial" w:cs="Arial"/>
                <w:sz w:val="18"/>
                <w:szCs w:val="18"/>
              </w:rPr>
              <w:t>Świadczenia w ramach programu polityki zdrowotnej będą realizowane z pełnym poszanowaniem istniejących ram prawnych i ochrony praw pacjenta, w tym zasad dotyczących prowadzenia i przechowywania dokumentacji medycznej.</w:t>
            </w:r>
          </w:p>
        </w:tc>
      </w:tr>
      <w:tr w:rsidR="00BE2C31" w:rsidRPr="003214BC" w:rsidTr="00BF4DCD">
        <w:trPr>
          <w:cantSplit/>
        </w:trPr>
        <w:tc>
          <w:tcPr>
            <w:tcW w:w="1110" w:type="pct"/>
            <w:gridSpan w:val="2"/>
            <w:vMerge/>
            <w:vAlign w:val="center"/>
          </w:tcPr>
          <w:p w:rsidR="00BE2C31" w:rsidRPr="003214BC" w:rsidRDefault="00BE2C31" w:rsidP="00BF4DCD">
            <w:pPr>
              <w:jc w:val="both"/>
              <w:rPr>
                <w:rFonts w:ascii="Arial" w:hAnsi="Arial" w:cs="Arial"/>
                <w:sz w:val="18"/>
                <w:szCs w:val="18"/>
              </w:rPr>
            </w:pPr>
          </w:p>
        </w:tc>
        <w:tc>
          <w:tcPr>
            <w:tcW w:w="901" w:type="pct"/>
            <w:tcBorders>
              <w:top w:val="single" w:sz="6" w:space="0" w:color="auto"/>
            </w:tcBorders>
            <w:shd w:val="clear" w:color="auto" w:fill="CCFFCC"/>
            <w:vAlign w:val="center"/>
          </w:tcPr>
          <w:p w:rsidR="00BE2C31" w:rsidRPr="003214BC" w:rsidRDefault="00BE2C31" w:rsidP="00BF4DCD">
            <w:pPr>
              <w:jc w:val="both"/>
              <w:rPr>
                <w:rFonts w:ascii="Arial" w:hAnsi="Arial" w:cs="Arial"/>
                <w:sz w:val="18"/>
                <w:szCs w:val="18"/>
              </w:rPr>
            </w:pPr>
            <w:r w:rsidRPr="003214BC">
              <w:rPr>
                <w:rFonts w:ascii="Arial" w:hAnsi="Arial" w:cs="Arial"/>
                <w:sz w:val="18"/>
                <w:szCs w:val="18"/>
              </w:rPr>
              <w:t>Uzasadnienie:</w:t>
            </w:r>
          </w:p>
        </w:tc>
        <w:tc>
          <w:tcPr>
            <w:tcW w:w="1633" w:type="pct"/>
            <w:gridSpan w:val="7"/>
            <w:tcBorders>
              <w:top w:val="single" w:sz="6" w:space="0" w:color="auto"/>
            </w:tcBorders>
            <w:vAlign w:val="center"/>
          </w:tcPr>
          <w:p w:rsidR="00BE2C31" w:rsidRPr="003214BC" w:rsidRDefault="00BE2C31" w:rsidP="00BF4DCD">
            <w:pPr>
              <w:spacing w:after="0" w:line="240" w:lineRule="auto"/>
              <w:jc w:val="both"/>
              <w:rPr>
                <w:rFonts w:ascii="Arial" w:eastAsia="Times New Roman" w:hAnsi="Arial" w:cs="Arial"/>
                <w:sz w:val="18"/>
                <w:szCs w:val="18"/>
                <w:lang w:eastAsia="pl-PL"/>
              </w:rPr>
            </w:pPr>
            <w:r w:rsidRPr="003214BC">
              <w:rPr>
                <w:rFonts w:ascii="Arial" w:eastAsia="Times New Roman" w:hAnsi="Arial" w:cs="Arial"/>
                <w:sz w:val="18"/>
                <w:szCs w:val="18"/>
                <w:lang w:eastAsia="pl-PL"/>
              </w:rPr>
              <w:t>Kryterium ma na celu zapewnienie uczestnikom projektu prawa do świadczeń zdrowotnych oraz prawa do informacji i innych praw pacjenta, a tym samym zwiększy poczucie bezpieczeństwa osób będących grupą docelową programów zdrowotnych, co może przyczynić się do zwiększenia odsetka osób objętych programami zdrowotnymi w regionie. Na potrzeby realizacji RPO WZ 2014-2020 przez programy zdrowotne rozumie się programy zdrowotne, które uzyskały pozytywną opinię Agencji Oceny Technologii Medycznych i Taryfikacji (</w:t>
            </w:r>
            <w:proofErr w:type="spellStart"/>
            <w:r w:rsidRPr="003214BC">
              <w:rPr>
                <w:rFonts w:ascii="Arial" w:eastAsia="Times New Roman" w:hAnsi="Arial" w:cs="Arial"/>
                <w:sz w:val="18"/>
                <w:szCs w:val="18"/>
                <w:lang w:eastAsia="pl-PL"/>
              </w:rPr>
              <w:t>AOTMiT</w:t>
            </w:r>
            <w:proofErr w:type="spellEnd"/>
            <w:r w:rsidRPr="003214BC">
              <w:rPr>
                <w:rFonts w:ascii="Arial" w:eastAsia="Times New Roman" w:hAnsi="Arial" w:cs="Arial"/>
                <w:sz w:val="18"/>
                <w:szCs w:val="18"/>
                <w:lang w:eastAsia="pl-PL"/>
              </w:rPr>
              <w:t xml:space="preserve">) lub spełniły wszystkie warunki wskazane w warunkowej opinii </w:t>
            </w:r>
            <w:proofErr w:type="spellStart"/>
            <w:r w:rsidRPr="003214BC">
              <w:rPr>
                <w:rFonts w:ascii="Arial" w:eastAsia="Times New Roman" w:hAnsi="Arial" w:cs="Arial"/>
                <w:sz w:val="18"/>
                <w:szCs w:val="18"/>
                <w:lang w:eastAsia="pl-PL"/>
              </w:rPr>
              <w:t>AOTMiT</w:t>
            </w:r>
            <w:proofErr w:type="spellEnd"/>
            <w:r w:rsidRPr="003214BC">
              <w:rPr>
                <w:rFonts w:ascii="Arial" w:eastAsia="Times New Roman" w:hAnsi="Arial" w:cs="Arial"/>
                <w:sz w:val="18"/>
                <w:szCs w:val="18"/>
                <w:lang w:eastAsia="pl-PL"/>
              </w:rPr>
              <w:t>, stanowiące załącznik do dokumentacji konkursowej.</w:t>
            </w:r>
          </w:p>
          <w:p w:rsidR="00BE2C31" w:rsidRPr="003214BC" w:rsidRDefault="00BE2C31" w:rsidP="00BF4DCD">
            <w:pPr>
              <w:spacing w:after="0" w:line="240" w:lineRule="auto"/>
              <w:jc w:val="both"/>
              <w:rPr>
                <w:rFonts w:ascii="Arial" w:eastAsia="Times New Roman" w:hAnsi="Arial" w:cs="Arial"/>
                <w:sz w:val="18"/>
                <w:szCs w:val="18"/>
                <w:lang w:eastAsia="pl-PL"/>
              </w:rPr>
            </w:pPr>
          </w:p>
          <w:p w:rsidR="00BE2C31" w:rsidRPr="003214BC" w:rsidRDefault="00BE2C31" w:rsidP="00BF4DCD">
            <w:pPr>
              <w:spacing w:before="40" w:after="40"/>
              <w:jc w:val="both"/>
              <w:rPr>
                <w:rFonts w:ascii="Arial" w:hAnsi="Arial" w:cs="Arial"/>
                <w:sz w:val="18"/>
                <w:szCs w:val="18"/>
              </w:rPr>
            </w:pPr>
            <w:r w:rsidRPr="003214BC">
              <w:rPr>
                <w:rFonts w:ascii="Arial" w:hAnsi="Arial" w:cs="Arial"/>
                <w:sz w:val="18"/>
                <w:szCs w:val="18"/>
              </w:rPr>
              <w:t>Kryterium weryfikowane będzie na podstawie treści wniosku o dofinansowanie.</w:t>
            </w:r>
          </w:p>
        </w:tc>
        <w:tc>
          <w:tcPr>
            <w:tcW w:w="734" w:type="pct"/>
            <w:gridSpan w:val="3"/>
            <w:tcBorders>
              <w:top w:val="single" w:sz="6" w:space="0" w:color="auto"/>
            </w:tcBorders>
            <w:shd w:val="clear" w:color="auto" w:fill="CCFFCC"/>
            <w:vAlign w:val="center"/>
          </w:tcPr>
          <w:p w:rsidR="00BE2C31" w:rsidRPr="003214BC" w:rsidRDefault="00BE2C31" w:rsidP="00BF4DCD">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top w:val="single" w:sz="6" w:space="0" w:color="auto"/>
            </w:tcBorders>
            <w:vAlign w:val="center"/>
          </w:tcPr>
          <w:p w:rsidR="00BE2C31" w:rsidRPr="003214BC" w:rsidRDefault="00BE2C31" w:rsidP="00BF4DCD">
            <w:pPr>
              <w:jc w:val="center"/>
              <w:rPr>
                <w:rFonts w:ascii="Arial" w:hAnsi="Arial" w:cs="Arial"/>
                <w:sz w:val="18"/>
                <w:szCs w:val="18"/>
              </w:rPr>
            </w:pPr>
            <w:r w:rsidRPr="003214BC">
              <w:rPr>
                <w:rFonts w:ascii="Arial" w:hAnsi="Arial" w:cs="Arial"/>
                <w:sz w:val="18"/>
                <w:szCs w:val="18"/>
              </w:rPr>
              <w:t>2</w:t>
            </w:r>
          </w:p>
        </w:tc>
      </w:tr>
      <w:tr w:rsidR="00BE2C31" w:rsidRPr="003214BC" w:rsidTr="00BF4DCD">
        <w:trPr>
          <w:cantSplit/>
        </w:trPr>
        <w:tc>
          <w:tcPr>
            <w:tcW w:w="1110" w:type="pct"/>
            <w:gridSpan w:val="2"/>
            <w:vMerge/>
            <w:vAlign w:val="center"/>
          </w:tcPr>
          <w:p w:rsidR="00BE2C31" w:rsidRPr="003214BC" w:rsidRDefault="00BE2C31" w:rsidP="00BF4DCD">
            <w:pPr>
              <w:jc w:val="both"/>
              <w:rPr>
                <w:rFonts w:ascii="Arial" w:hAnsi="Arial" w:cs="Arial"/>
                <w:sz w:val="18"/>
                <w:szCs w:val="18"/>
              </w:rPr>
            </w:pPr>
          </w:p>
        </w:tc>
        <w:tc>
          <w:tcPr>
            <w:tcW w:w="3890" w:type="pct"/>
            <w:gridSpan w:val="13"/>
            <w:tcBorders>
              <w:top w:val="single" w:sz="6" w:space="0" w:color="auto"/>
            </w:tcBorders>
            <w:shd w:val="clear" w:color="auto" w:fill="auto"/>
            <w:vAlign w:val="center"/>
          </w:tcPr>
          <w:p w:rsidR="00BE2C31" w:rsidRPr="003214BC" w:rsidRDefault="000A131F" w:rsidP="000A131F">
            <w:pPr>
              <w:pStyle w:val="Akapitzlist"/>
              <w:numPr>
                <w:ilvl w:val="0"/>
                <w:numId w:val="5"/>
              </w:numPr>
              <w:jc w:val="both"/>
              <w:rPr>
                <w:rFonts w:ascii="Arial" w:hAnsi="Arial" w:cs="Arial"/>
                <w:sz w:val="18"/>
                <w:szCs w:val="18"/>
              </w:rPr>
            </w:pPr>
            <w:r w:rsidRPr="000A131F">
              <w:rPr>
                <w:rFonts w:ascii="Arial" w:hAnsi="Arial" w:cs="Arial"/>
                <w:sz w:val="18"/>
                <w:szCs w:val="18"/>
              </w:rPr>
              <w:t>Projektodawca wniesie wkład własny w wysokości nie mniejszej niż 10% wartości projektu, zgodnie z zapisami zawartymi w Szczegółowym Opisie Osi Priorytetowych Regionalnego Programu Operacyjnego Województwa Zachodniopomorskiego 2014-2020.</w:t>
            </w:r>
          </w:p>
        </w:tc>
      </w:tr>
      <w:tr w:rsidR="00BE2C31" w:rsidRPr="003214BC" w:rsidTr="00BF4DCD">
        <w:trPr>
          <w:cantSplit/>
        </w:trPr>
        <w:tc>
          <w:tcPr>
            <w:tcW w:w="1110" w:type="pct"/>
            <w:gridSpan w:val="2"/>
            <w:vMerge/>
            <w:vAlign w:val="center"/>
          </w:tcPr>
          <w:p w:rsidR="00BE2C31" w:rsidRPr="003214BC" w:rsidRDefault="00BE2C31" w:rsidP="00BF4DCD">
            <w:pPr>
              <w:jc w:val="both"/>
              <w:rPr>
                <w:rFonts w:ascii="Arial" w:hAnsi="Arial" w:cs="Arial"/>
                <w:sz w:val="18"/>
                <w:szCs w:val="18"/>
              </w:rPr>
            </w:pPr>
          </w:p>
        </w:tc>
        <w:tc>
          <w:tcPr>
            <w:tcW w:w="901" w:type="pct"/>
            <w:tcBorders>
              <w:top w:val="single" w:sz="6" w:space="0" w:color="auto"/>
            </w:tcBorders>
            <w:shd w:val="clear" w:color="auto" w:fill="CCFFCC"/>
            <w:vAlign w:val="center"/>
          </w:tcPr>
          <w:p w:rsidR="00BE2C31" w:rsidRPr="003214BC" w:rsidRDefault="00BE2C31" w:rsidP="00BF4DCD">
            <w:pPr>
              <w:jc w:val="both"/>
              <w:rPr>
                <w:rFonts w:ascii="Arial" w:hAnsi="Arial" w:cs="Arial"/>
                <w:sz w:val="18"/>
                <w:szCs w:val="18"/>
              </w:rPr>
            </w:pPr>
            <w:r w:rsidRPr="003214BC">
              <w:rPr>
                <w:rFonts w:ascii="Arial" w:hAnsi="Arial" w:cs="Arial"/>
                <w:sz w:val="18"/>
                <w:szCs w:val="18"/>
              </w:rPr>
              <w:t>Uzasadnienie:</w:t>
            </w:r>
          </w:p>
        </w:tc>
        <w:tc>
          <w:tcPr>
            <w:tcW w:w="1633" w:type="pct"/>
            <w:gridSpan w:val="7"/>
            <w:tcBorders>
              <w:top w:val="single" w:sz="6" w:space="0" w:color="auto"/>
            </w:tcBorders>
            <w:vAlign w:val="center"/>
          </w:tcPr>
          <w:p w:rsidR="00BE2C31" w:rsidRPr="003214BC" w:rsidRDefault="00BE2C31" w:rsidP="00BF4DCD">
            <w:pPr>
              <w:jc w:val="both"/>
              <w:rPr>
                <w:rFonts w:ascii="Arial" w:hAnsi="Arial" w:cs="Arial"/>
                <w:sz w:val="18"/>
                <w:szCs w:val="18"/>
              </w:rPr>
            </w:pPr>
            <w:r w:rsidRPr="003214BC">
              <w:rPr>
                <w:rFonts w:ascii="Arial" w:hAnsi="Arial" w:cs="Arial"/>
                <w:sz w:val="18"/>
                <w:szCs w:val="18"/>
              </w:rPr>
              <w:t xml:space="preserve">Kryterium wprowadzono celem zaangażowania potencjału tak społecznego jak i finansowego projektodawcy/partnera na rzecz budowania trwałych efektów </w:t>
            </w:r>
            <w:r w:rsidRPr="003214BC">
              <w:rPr>
                <w:rFonts w:ascii="Arial" w:hAnsi="Arial" w:cs="Arial"/>
                <w:sz w:val="18"/>
                <w:szCs w:val="18"/>
              </w:rPr>
              <w:br/>
              <w:t>w poszczególnych obszarach interwencji EFS poprzez zwiększenie partycypacji projektodawcy/partnera w budżecie projektu EFS w ramach wkładu własnego.</w:t>
            </w:r>
          </w:p>
          <w:p w:rsidR="00BE2C31" w:rsidRPr="003214BC" w:rsidRDefault="00BE2C31" w:rsidP="00BF4DCD">
            <w:pPr>
              <w:jc w:val="both"/>
              <w:rPr>
                <w:rFonts w:ascii="Arial" w:hAnsi="Arial" w:cs="Arial"/>
                <w:sz w:val="18"/>
                <w:szCs w:val="18"/>
              </w:rPr>
            </w:pPr>
            <w:r w:rsidRPr="003214BC">
              <w:rPr>
                <w:rFonts w:ascii="Arial" w:hAnsi="Arial" w:cs="Arial"/>
                <w:sz w:val="18"/>
                <w:szCs w:val="18"/>
              </w:rPr>
              <w:t xml:space="preserve">Udział projektodawcy/partnera </w:t>
            </w:r>
            <w:r w:rsidRPr="003214BC">
              <w:rPr>
                <w:rFonts w:ascii="Arial" w:hAnsi="Arial" w:cs="Arial"/>
                <w:sz w:val="18"/>
                <w:szCs w:val="18"/>
              </w:rPr>
              <w:br/>
              <w:t>w finansowaniu projektu zwiększy ich odpowiedzialność o jakość realizowanych działań jak również pozwoli na zapewnienie większej trwałości działań finansowanych z EFS.</w:t>
            </w:r>
          </w:p>
          <w:p w:rsidR="00BE2C31" w:rsidRPr="003214BC" w:rsidRDefault="00BE2C31" w:rsidP="00BF4DCD">
            <w:pPr>
              <w:spacing w:after="0" w:line="240" w:lineRule="auto"/>
              <w:jc w:val="both"/>
              <w:rPr>
                <w:rFonts w:ascii="Arial" w:eastAsia="Times New Roman" w:hAnsi="Arial" w:cs="Arial"/>
                <w:sz w:val="18"/>
                <w:szCs w:val="18"/>
                <w:lang w:eastAsia="pl-PL"/>
              </w:rPr>
            </w:pPr>
            <w:r w:rsidRPr="003214BC">
              <w:rPr>
                <w:rFonts w:ascii="Arial" w:hAnsi="Arial" w:cs="Arial"/>
                <w:sz w:val="18"/>
                <w:szCs w:val="18"/>
              </w:rPr>
              <w:t>Kryterium zostanie zweryfikowane na podstawie treści wniosku o dofinansowanie</w:t>
            </w:r>
          </w:p>
        </w:tc>
        <w:tc>
          <w:tcPr>
            <w:tcW w:w="734" w:type="pct"/>
            <w:gridSpan w:val="3"/>
            <w:tcBorders>
              <w:top w:val="single" w:sz="6" w:space="0" w:color="auto"/>
            </w:tcBorders>
            <w:shd w:val="clear" w:color="auto" w:fill="CCFFCC"/>
            <w:vAlign w:val="center"/>
          </w:tcPr>
          <w:p w:rsidR="00BE2C31" w:rsidRPr="003214BC" w:rsidRDefault="00BE2C31" w:rsidP="00BF4DCD">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top w:val="single" w:sz="6" w:space="0" w:color="auto"/>
            </w:tcBorders>
            <w:vAlign w:val="center"/>
          </w:tcPr>
          <w:p w:rsidR="00BE2C31" w:rsidRPr="003214BC" w:rsidRDefault="00BE2C31" w:rsidP="00BF4DCD">
            <w:pPr>
              <w:jc w:val="center"/>
              <w:rPr>
                <w:rFonts w:ascii="Arial" w:hAnsi="Arial" w:cs="Arial"/>
                <w:sz w:val="18"/>
                <w:szCs w:val="18"/>
              </w:rPr>
            </w:pPr>
            <w:r w:rsidRPr="003214BC">
              <w:rPr>
                <w:rFonts w:ascii="Arial" w:hAnsi="Arial" w:cs="Arial"/>
                <w:sz w:val="18"/>
                <w:szCs w:val="18"/>
              </w:rPr>
              <w:t>2</w:t>
            </w:r>
          </w:p>
        </w:tc>
      </w:tr>
      <w:tr w:rsidR="00BE2C31" w:rsidRPr="003214BC" w:rsidTr="00BF4DCD">
        <w:trPr>
          <w:cantSplit/>
        </w:trPr>
        <w:tc>
          <w:tcPr>
            <w:tcW w:w="1110" w:type="pct"/>
            <w:gridSpan w:val="2"/>
            <w:vMerge/>
            <w:vAlign w:val="center"/>
          </w:tcPr>
          <w:p w:rsidR="00BE2C31" w:rsidRPr="003214BC" w:rsidRDefault="00BE2C31" w:rsidP="00BF4DCD">
            <w:pPr>
              <w:jc w:val="both"/>
              <w:rPr>
                <w:rFonts w:ascii="Arial" w:hAnsi="Arial" w:cs="Arial"/>
                <w:sz w:val="18"/>
                <w:szCs w:val="18"/>
              </w:rPr>
            </w:pPr>
          </w:p>
        </w:tc>
        <w:tc>
          <w:tcPr>
            <w:tcW w:w="3890" w:type="pct"/>
            <w:gridSpan w:val="13"/>
            <w:tcBorders>
              <w:top w:val="single" w:sz="6" w:space="0" w:color="auto"/>
            </w:tcBorders>
            <w:shd w:val="clear" w:color="auto" w:fill="auto"/>
            <w:vAlign w:val="center"/>
          </w:tcPr>
          <w:p w:rsidR="00BE2C31" w:rsidRPr="003214BC" w:rsidRDefault="00BE2C31" w:rsidP="000A131F">
            <w:pPr>
              <w:pStyle w:val="Akapitzlist"/>
              <w:numPr>
                <w:ilvl w:val="0"/>
                <w:numId w:val="5"/>
              </w:numPr>
              <w:jc w:val="both"/>
              <w:rPr>
                <w:rFonts w:ascii="Arial" w:hAnsi="Arial" w:cs="Arial"/>
                <w:sz w:val="18"/>
                <w:szCs w:val="18"/>
              </w:rPr>
            </w:pPr>
            <w:r w:rsidRPr="003214BC">
              <w:rPr>
                <w:rFonts w:ascii="Arial" w:hAnsi="Arial" w:cs="Arial"/>
                <w:sz w:val="18"/>
                <w:szCs w:val="18"/>
              </w:rPr>
              <w:t>Projektodawca lub Partner  nie  jest  realizatorem  analogicznego  programu  zdrowotnego  lub  programu polityki zdrowotnej realizowanego w ramach POWER.</w:t>
            </w:r>
          </w:p>
        </w:tc>
      </w:tr>
      <w:tr w:rsidR="00BE2C31" w:rsidRPr="003214BC" w:rsidTr="00BF4DCD">
        <w:trPr>
          <w:cantSplit/>
        </w:trPr>
        <w:tc>
          <w:tcPr>
            <w:tcW w:w="1110" w:type="pct"/>
            <w:gridSpan w:val="2"/>
            <w:vMerge/>
            <w:vAlign w:val="center"/>
          </w:tcPr>
          <w:p w:rsidR="00BE2C31" w:rsidRPr="003214BC" w:rsidRDefault="00BE2C31" w:rsidP="00BF4DCD">
            <w:pPr>
              <w:jc w:val="both"/>
              <w:rPr>
                <w:rFonts w:ascii="Arial" w:hAnsi="Arial" w:cs="Arial"/>
                <w:sz w:val="18"/>
                <w:szCs w:val="18"/>
              </w:rPr>
            </w:pPr>
          </w:p>
        </w:tc>
        <w:tc>
          <w:tcPr>
            <w:tcW w:w="901" w:type="pct"/>
            <w:tcBorders>
              <w:top w:val="single" w:sz="6" w:space="0" w:color="auto"/>
              <w:bottom w:val="single" w:sz="6" w:space="0" w:color="auto"/>
            </w:tcBorders>
            <w:shd w:val="clear" w:color="auto" w:fill="CCFFCC"/>
            <w:vAlign w:val="center"/>
          </w:tcPr>
          <w:p w:rsidR="00BE2C31" w:rsidRPr="003214BC" w:rsidRDefault="00BE2C31" w:rsidP="00BF4DCD">
            <w:pPr>
              <w:jc w:val="both"/>
              <w:rPr>
                <w:rFonts w:ascii="Arial" w:hAnsi="Arial" w:cs="Arial"/>
                <w:sz w:val="18"/>
                <w:szCs w:val="18"/>
              </w:rPr>
            </w:pPr>
            <w:r w:rsidRPr="003214BC">
              <w:rPr>
                <w:rFonts w:ascii="Arial" w:hAnsi="Arial" w:cs="Arial"/>
                <w:sz w:val="18"/>
                <w:szCs w:val="18"/>
              </w:rPr>
              <w:t>Uzasadnienie:</w:t>
            </w:r>
          </w:p>
        </w:tc>
        <w:tc>
          <w:tcPr>
            <w:tcW w:w="1633" w:type="pct"/>
            <w:gridSpan w:val="7"/>
            <w:tcBorders>
              <w:top w:val="single" w:sz="6" w:space="0" w:color="auto"/>
              <w:bottom w:val="single" w:sz="6" w:space="0" w:color="auto"/>
            </w:tcBorders>
            <w:vAlign w:val="center"/>
          </w:tcPr>
          <w:p w:rsidR="00BE2C31" w:rsidRPr="003214BC" w:rsidRDefault="00BE2C31" w:rsidP="00BF4DCD">
            <w:pPr>
              <w:jc w:val="both"/>
              <w:rPr>
                <w:rFonts w:ascii="Arial" w:hAnsi="Arial" w:cs="Arial"/>
                <w:sz w:val="18"/>
                <w:szCs w:val="18"/>
              </w:rPr>
            </w:pPr>
            <w:r w:rsidRPr="003214BC">
              <w:rPr>
                <w:rFonts w:ascii="Arial" w:hAnsi="Arial" w:cs="Arial"/>
                <w:sz w:val="18"/>
                <w:szCs w:val="18"/>
              </w:rPr>
              <w:t xml:space="preserve">Kryterium ma na celu zapewnienie demarkacji wsparcia pomiędzy POWER a RPO WZ. </w:t>
            </w:r>
          </w:p>
          <w:p w:rsidR="00BE2C31" w:rsidRPr="003214BC" w:rsidRDefault="00BE2C31" w:rsidP="00BF4DCD">
            <w:pPr>
              <w:spacing w:after="0" w:line="240" w:lineRule="auto"/>
              <w:jc w:val="both"/>
              <w:rPr>
                <w:rFonts w:ascii="Arial" w:eastAsia="Times New Roman" w:hAnsi="Arial" w:cs="Arial"/>
                <w:sz w:val="18"/>
                <w:szCs w:val="18"/>
                <w:lang w:eastAsia="pl-PL"/>
              </w:rPr>
            </w:pPr>
            <w:r w:rsidRPr="003214BC">
              <w:rPr>
                <w:rFonts w:ascii="Arial" w:hAnsi="Arial" w:cs="Arial"/>
                <w:sz w:val="18"/>
                <w:szCs w:val="18"/>
              </w:rPr>
              <w:t>Kryterium będzie weryfikowane na podstawie treści wniosku o dofinansowanie projektu</w:t>
            </w:r>
          </w:p>
        </w:tc>
        <w:tc>
          <w:tcPr>
            <w:tcW w:w="734" w:type="pct"/>
            <w:gridSpan w:val="3"/>
            <w:tcBorders>
              <w:top w:val="single" w:sz="6" w:space="0" w:color="auto"/>
              <w:bottom w:val="single" w:sz="6" w:space="0" w:color="auto"/>
            </w:tcBorders>
            <w:shd w:val="clear" w:color="auto" w:fill="CCFFCC"/>
            <w:vAlign w:val="center"/>
          </w:tcPr>
          <w:p w:rsidR="00BE2C31" w:rsidRPr="003214BC" w:rsidRDefault="00BE2C31" w:rsidP="00BF4DCD">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top w:val="single" w:sz="6" w:space="0" w:color="auto"/>
              <w:bottom w:val="single" w:sz="6" w:space="0" w:color="auto"/>
            </w:tcBorders>
            <w:vAlign w:val="center"/>
          </w:tcPr>
          <w:p w:rsidR="00BE2C31" w:rsidRPr="003214BC" w:rsidRDefault="00BE2C31" w:rsidP="00BF4DCD">
            <w:pPr>
              <w:jc w:val="center"/>
              <w:rPr>
                <w:rFonts w:ascii="Arial" w:hAnsi="Arial" w:cs="Arial"/>
                <w:sz w:val="18"/>
                <w:szCs w:val="18"/>
              </w:rPr>
            </w:pPr>
            <w:r w:rsidRPr="003214BC">
              <w:rPr>
                <w:rFonts w:ascii="Arial" w:hAnsi="Arial" w:cs="Arial"/>
                <w:sz w:val="18"/>
                <w:szCs w:val="18"/>
              </w:rPr>
              <w:t>2</w:t>
            </w:r>
          </w:p>
        </w:tc>
      </w:tr>
      <w:tr w:rsidR="00BE2C31" w:rsidRPr="003214BC" w:rsidTr="00BF4DCD">
        <w:trPr>
          <w:cantSplit/>
        </w:trPr>
        <w:tc>
          <w:tcPr>
            <w:tcW w:w="1110" w:type="pct"/>
            <w:gridSpan w:val="2"/>
            <w:vMerge/>
            <w:vAlign w:val="center"/>
          </w:tcPr>
          <w:p w:rsidR="00BE2C31" w:rsidRPr="003214BC" w:rsidRDefault="00BE2C31" w:rsidP="00BF4DCD">
            <w:pPr>
              <w:jc w:val="both"/>
              <w:rPr>
                <w:rFonts w:ascii="Arial" w:hAnsi="Arial" w:cs="Arial"/>
                <w:sz w:val="18"/>
                <w:szCs w:val="18"/>
              </w:rPr>
            </w:pPr>
          </w:p>
        </w:tc>
        <w:tc>
          <w:tcPr>
            <w:tcW w:w="3890" w:type="pct"/>
            <w:gridSpan w:val="13"/>
            <w:tcBorders>
              <w:top w:val="single" w:sz="6" w:space="0" w:color="auto"/>
              <w:bottom w:val="single" w:sz="6" w:space="0" w:color="auto"/>
            </w:tcBorders>
            <w:shd w:val="clear" w:color="auto" w:fill="FFFFFF" w:themeFill="background1"/>
            <w:vAlign w:val="center"/>
          </w:tcPr>
          <w:p w:rsidR="00BE2C31" w:rsidRPr="008A5451" w:rsidRDefault="00BE2C31" w:rsidP="000A131F">
            <w:pPr>
              <w:pStyle w:val="Akapitzlist"/>
              <w:numPr>
                <w:ilvl w:val="0"/>
                <w:numId w:val="5"/>
              </w:numPr>
              <w:tabs>
                <w:tab w:val="left" w:pos="356"/>
              </w:tabs>
              <w:jc w:val="both"/>
              <w:rPr>
                <w:rFonts w:ascii="Arial" w:hAnsi="Arial" w:cs="Arial"/>
                <w:sz w:val="18"/>
                <w:szCs w:val="18"/>
              </w:rPr>
            </w:pPr>
            <w:r w:rsidRPr="008A5451">
              <w:rPr>
                <w:rFonts w:ascii="Arial" w:hAnsi="Arial" w:cs="Arial"/>
                <w:sz w:val="18"/>
                <w:szCs w:val="18"/>
              </w:rPr>
              <w:t>Maksymalna wartość projektu wynosi nie więcej niż wartość określona w ramach właściwego Regionalnego Programu Zdrowotnego "</w:t>
            </w:r>
            <w:r>
              <w:t xml:space="preserve"> </w:t>
            </w:r>
            <w:r w:rsidRPr="008A5451">
              <w:rPr>
                <w:rFonts w:ascii="Arial" w:hAnsi="Arial" w:cs="Arial"/>
                <w:sz w:val="18"/>
                <w:szCs w:val="18"/>
              </w:rPr>
              <w:t>Rehabilitacja lecznicza pacjentów onkologicznych na lata 2020 – 2022"</w:t>
            </w:r>
          </w:p>
        </w:tc>
      </w:tr>
      <w:tr w:rsidR="00BE2C31" w:rsidRPr="003214BC" w:rsidTr="00BF4DCD">
        <w:trPr>
          <w:cantSplit/>
        </w:trPr>
        <w:tc>
          <w:tcPr>
            <w:tcW w:w="1110" w:type="pct"/>
            <w:gridSpan w:val="2"/>
            <w:vMerge/>
            <w:vAlign w:val="center"/>
          </w:tcPr>
          <w:p w:rsidR="00BE2C31" w:rsidRPr="003214BC" w:rsidRDefault="00BE2C31" w:rsidP="00BF4DCD">
            <w:pPr>
              <w:jc w:val="both"/>
              <w:rPr>
                <w:rFonts w:ascii="Arial" w:hAnsi="Arial" w:cs="Arial"/>
                <w:sz w:val="18"/>
                <w:szCs w:val="18"/>
              </w:rPr>
            </w:pPr>
          </w:p>
        </w:tc>
        <w:tc>
          <w:tcPr>
            <w:tcW w:w="901" w:type="pct"/>
            <w:tcBorders>
              <w:top w:val="single" w:sz="6" w:space="0" w:color="auto"/>
              <w:bottom w:val="single" w:sz="6" w:space="0" w:color="auto"/>
            </w:tcBorders>
            <w:shd w:val="clear" w:color="auto" w:fill="CCFFCC"/>
            <w:vAlign w:val="center"/>
          </w:tcPr>
          <w:p w:rsidR="00BE2C31" w:rsidRPr="003214BC" w:rsidRDefault="00BE2C31" w:rsidP="00BF4DCD">
            <w:pPr>
              <w:jc w:val="both"/>
              <w:rPr>
                <w:rFonts w:ascii="Arial" w:hAnsi="Arial" w:cs="Arial"/>
                <w:color w:val="FF0000"/>
                <w:sz w:val="18"/>
                <w:szCs w:val="18"/>
              </w:rPr>
            </w:pPr>
            <w:r w:rsidRPr="003214BC">
              <w:rPr>
                <w:rFonts w:ascii="Arial" w:hAnsi="Arial" w:cs="Arial"/>
                <w:sz w:val="18"/>
                <w:szCs w:val="18"/>
              </w:rPr>
              <w:t>Uzasadnienie:</w:t>
            </w:r>
          </w:p>
        </w:tc>
        <w:tc>
          <w:tcPr>
            <w:tcW w:w="1633" w:type="pct"/>
            <w:gridSpan w:val="7"/>
            <w:tcBorders>
              <w:top w:val="single" w:sz="6" w:space="0" w:color="auto"/>
              <w:bottom w:val="single" w:sz="6" w:space="0" w:color="auto"/>
            </w:tcBorders>
            <w:vAlign w:val="center"/>
          </w:tcPr>
          <w:p w:rsidR="00BE2C31" w:rsidRDefault="00BE2C31" w:rsidP="00BF4DCD">
            <w:pPr>
              <w:jc w:val="both"/>
              <w:rPr>
                <w:rFonts w:ascii="Arial" w:hAnsi="Arial" w:cs="Arial"/>
                <w:sz w:val="18"/>
                <w:szCs w:val="18"/>
              </w:rPr>
            </w:pPr>
            <w:r w:rsidRPr="003214BC">
              <w:rPr>
                <w:rFonts w:ascii="Arial" w:hAnsi="Arial" w:cs="Arial"/>
                <w:sz w:val="18"/>
                <w:szCs w:val="18"/>
              </w:rPr>
              <w:t>Kryterium  umożliwia wyłonienie jednego wykonawcy do kompleksowej realizacji  RPZ oraz przyczyni się do zapewnienia efektywności kosztowej projektu</w:t>
            </w:r>
          </w:p>
          <w:p w:rsidR="006843D5" w:rsidRPr="003214BC" w:rsidRDefault="006843D5" w:rsidP="00BF4DCD">
            <w:pPr>
              <w:jc w:val="both"/>
              <w:rPr>
                <w:rFonts w:ascii="Arial" w:hAnsi="Arial" w:cs="Arial"/>
                <w:sz w:val="18"/>
                <w:szCs w:val="18"/>
              </w:rPr>
            </w:pPr>
            <w:r w:rsidRPr="000F42A8">
              <w:rPr>
                <w:rFonts w:ascii="Arial" w:hAnsi="Arial" w:cs="Arial"/>
                <w:sz w:val="18"/>
                <w:szCs w:val="18"/>
              </w:rPr>
              <w:t>Kryterium weryfikowane będzie na podstawie treści wniosku o dofinansowanie</w:t>
            </w:r>
          </w:p>
        </w:tc>
        <w:tc>
          <w:tcPr>
            <w:tcW w:w="734" w:type="pct"/>
            <w:gridSpan w:val="3"/>
            <w:tcBorders>
              <w:top w:val="single" w:sz="6" w:space="0" w:color="auto"/>
              <w:bottom w:val="single" w:sz="6" w:space="0" w:color="auto"/>
            </w:tcBorders>
            <w:shd w:val="clear" w:color="auto" w:fill="CCFFCC"/>
            <w:vAlign w:val="center"/>
          </w:tcPr>
          <w:p w:rsidR="00BE2C31" w:rsidRPr="003214BC" w:rsidRDefault="00BE2C31" w:rsidP="00BF4DCD">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top w:val="single" w:sz="6" w:space="0" w:color="auto"/>
              <w:bottom w:val="single" w:sz="6" w:space="0" w:color="auto"/>
            </w:tcBorders>
            <w:vAlign w:val="center"/>
          </w:tcPr>
          <w:p w:rsidR="00BE2C31" w:rsidRPr="003214BC" w:rsidRDefault="00BE2C31" w:rsidP="00BF4DCD">
            <w:pPr>
              <w:jc w:val="center"/>
              <w:rPr>
                <w:rFonts w:ascii="Arial" w:hAnsi="Arial" w:cs="Arial"/>
                <w:sz w:val="18"/>
                <w:szCs w:val="18"/>
              </w:rPr>
            </w:pPr>
            <w:r w:rsidRPr="003214BC">
              <w:rPr>
                <w:rFonts w:ascii="Arial" w:hAnsi="Arial" w:cs="Arial"/>
                <w:sz w:val="18"/>
                <w:szCs w:val="18"/>
              </w:rPr>
              <w:t>2</w:t>
            </w:r>
          </w:p>
        </w:tc>
      </w:tr>
      <w:tr w:rsidR="00BE2C31" w:rsidRPr="003214BC" w:rsidTr="00BF4DCD">
        <w:trPr>
          <w:cantSplit/>
        </w:trPr>
        <w:tc>
          <w:tcPr>
            <w:tcW w:w="1110" w:type="pct"/>
            <w:gridSpan w:val="2"/>
            <w:vMerge/>
            <w:vAlign w:val="center"/>
          </w:tcPr>
          <w:p w:rsidR="00BE2C31" w:rsidRPr="003214BC" w:rsidRDefault="00BE2C31" w:rsidP="00BF4DCD">
            <w:pPr>
              <w:jc w:val="both"/>
              <w:rPr>
                <w:rFonts w:ascii="Arial" w:hAnsi="Arial" w:cs="Arial"/>
                <w:sz w:val="18"/>
                <w:szCs w:val="18"/>
              </w:rPr>
            </w:pPr>
          </w:p>
        </w:tc>
        <w:tc>
          <w:tcPr>
            <w:tcW w:w="3890" w:type="pct"/>
            <w:gridSpan w:val="13"/>
            <w:tcBorders>
              <w:top w:val="single" w:sz="4" w:space="0" w:color="auto"/>
              <w:bottom w:val="single" w:sz="6" w:space="0" w:color="auto"/>
            </w:tcBorders>
            <w:shd w:val="clear" w:color="auto" w:fill="FFFFFF" w:themeFill="background1"/>
            <w:vAlign w:val="center"/>
          </w:tcPr>
          <w:p w:rsidR="00BE2C31" w:rsidRPr="000A131F" w:rsidRDefault="00BE2C31" w:rsidP="000A131F">
            <w:pPr>
              <w:pStyle w:val="Akapitzlist"/>
              <w:numPr>
                <w:ilvl w:val="0"/>
                <w:numId w:val="5"/>
              </w:numPr>
              <w:jc w:val="both"/>
              <w:rPr>
                <w:rFonts w:ascii="Arial" w:hAnsi="Arial" w:cs="Arial"/>
                <w:sz w:val="18"/>
                <w:szCs w:val="18"/>
              </w:rPr>
            </w:pPr>
            <w:r w:rsidRPr="000A131F">
              <w:rPr>
                <w:rFonts w:ascii="Arial" w:hAnsi="Arial" w:cs="Arial"/>
                <w:sz w:val="18"/>
                <w:szCs w:val="18"/>
              </w:rPr>
              <w:t>Koszty bezpośrednie projektu nie są rozliczane w całości kwotami ryczałtowymi określonymi przez beneficjenta.</w:t>
            </w:r>
          </w:p>
        </w:tc>
      </w:tr>
      <w:tr w:rsidR="00BE2C31" w:rsidRPr="003214BC" w:rsidTr="00BF4DCD">
        <w:trPr>
          <w:cantSplit/>
        </w:trPr>
        <w:tc>
          <w:tcPr>
            <w:tcW w:w="1110" w:type="pct"/>
            <w:gridSpan w:val="2"/>
            <w:vMerge/>
            <w:vAlign w:val="center"/>
          </w:tcPr>
          <w:p w:rsidR="00BE2C31" w:rsidRPr="003214BC" w:rsidRDefault="00BE2C31" w:rsidP="00BF4DCD">
            <w:pPr>
              <w:jc w:val="both"/>
              <w:rPr>
                <w:rFonts w:ascii="Arial" w:hAnsi="Arial" w:cs="Arial"/>
                <w:sz w:val="18"/>
                <w:szCs w:val="18"/>
              </w:rPr>
            </w:pPr>
          </w:p>
        </w:tc>
        <w:tc>
          <w:tcPr>
            <w:tcW w:w="901" w:type="pct"/>
            <w:tcBorders>
              <w:top w:val="single" w:sz="4" w:space="0" w:color="auto"/>
              <w:bottom w:val="single" w:sz="6" w:space="0" w:color="auto"/>
            </w:tcBorders>
            <w:shd w:val="clear" w:color="auto" w:fill="CCFFCC"/>
            <w:vAlign w:val="center"/>
          </w:tcPr>
          <w:p w:rsidR="00BE2C31" w:rsidRPr="003214BC" w:rsidRDefault="00BE2C31" w:rsidP="00BF4DCD">
            <w:pPr>
              <w:jc w:val="both"/>
              <w:rPr>
                <w:rFonts w:ascii="Arial" w:hAnsi="Arial" w:cs="Arial"/>
                <w:sz w:val="18"/>
                <w:szCs w:val="18"/>
              </w:rPr>
            </w:pPr>
            <w:r w:rsidRPr="003214BC">
              <w:rPr>
                <w:rFonts w:ascii="Arial" w:hAnsi="Arial" w:cs="Arial"/>
                <w:sz w:val="18"/>
                <w:szCs w:val="18"/>
              </w:rPr>
              <w:t>Uzasadnienie:</w:t>
            </w:r>
          </w:p>
        </w:tc>
        <w:tc>
          <w:tcPr>
            <w:tcW w:w="1633" w:type="pct"/>
            <w:gridSpan w:val="7"/>
            <w:tcBorders>
              <w:top w:val="single" w:sz="4" w:space="0" w:color="auto"/>
              <w:bottom w:val="single" w:sz="6" w:space="0" w:color="auto"/>
            </w:tcBorders>
            <w:vAlign w:val="center"/>
          </w:tcPr>
          <w:p w:rsidR="00BE2C31" w:rsidRDefault="00BE2C31" w:rsidP="00BF4DCD">
            <w:pPr>
              <w:jc w:val="both"/>
              <w:rPr>
                <w:rFonts w:ascii="Arial" w:hAnsi="Arial" w:cs="Arial"/>
                <w:sz w:val="18"/>
                <w:szCs w:val="18"/>
              </w:rPr>
            </w:pPr>
            <w:r w:rsidRPr="003214BC">
              <w:rPr>
                <w:rFonts w:ascii="Arial" w:hAnsi="Arial" w:cs="Arial"/>
                <w:sz w:val="18"/>
                <w:szCs w:val="18"/>
              </w:rPr>
              <w:t>Kryterium ma za zadanie określenie dopuszczalnych wartości i metod rozliczania projektów składanych w odpowiedzi na konkurs. Metoda rozliczania kosztów bezpośrednich z zastosowaniem kwot ryczałtowych określonych przez beneficjenta ma zastosowanie tylko do projektów o wartości dofinansowania nieprzekraczającej wyrażonej w PLN równowar</w:t>
            </w:r>
            <w:r>
              <w:rPr>
                <w:rFonts w:ascii="Arial" w:hAnsi="Arial" w:cs="Arial"/>
                <w:sz w:val="18"/>
                <w:szCs w:val="18"/>
              </w:rPr>
              <w:t xml:space="preserve">tości 100 tys. EUR. Ze względu na to, iż projekt ma na celu kompleksowe wdrożenie RPZ, </w:t>
            </w:r>
            <w:r w:rsidRPr="003214BC">
              <w:rPr>
                <w:rFonts w:ascii="Arial" w:hAnsi="Arial" w:cs="Arial"/>
                <w:sz w:val="18"/>
                <w:szCs w:val="18"/>
              </w:rPr>
              <w:t>Instytucja Org</w:t>
            </w:r>
            <w:r>
              <w:rPr>
                <w:rFonts w:ascii="Arial" w:hAnsi="Arial" w:cs="Arial"/>
                <w:sz w:val="18"/>
                <w:szCs w:val="18"/>
              </w:rPr>
              <w:t>anizująca Konkurs określiła, iż ze względu na wartość RPZ, projekty nie będą rozliczane za pomocą kwot ryczałtowych.</w:t>
            </w:r>
          </w:p>
          <w:p w:rsidR="00BE2C31" w:rsidRPr="003214BC" w:rsidRDefault="00BE2C31" w:rsidP="00BF4DCD">
            <w:pPr>
              <w:jc w:val="both"/>
              <w:rPr>
                <w:rFonts w:ascii="Arial" w:hAnsi="Arial" w:cs="Arial"/>
                <w:sz w:val="18"/>
                <w:szCs w:val="18"/>
              </w:rPr>
            </w:pPr>
            <w:r w:rsidRPr="003214BC">
              <w:rPr>
                <w:rFonts w:ascii="Arial" w:hAnsi="Arial" w:cs="Arial"/>
                <w:sz w:val="18"/>
                <w:szCs w:val="18"/>
              </w:rPr>
              <w:t>Kryterium zostanie zweryfikowane na podstawie treści wniosku oraz budżetu.</w:t>
            </w:r>
          </w:p>
        </w:tc>
        <w:tc>
          <w:tcPr>
            <w:tcW w:w="734" w:type="pct"/>
            <w:gridSpan w:val="3"/>
            <w:tcBorders>
              <w:top w:val="single" w:sz="4" w:space="0" w:color="auto"/>
              <w:bottom w:val="single" w:sz="6" w:space="0" w:color="auto"/>
            </w:tcBorders>
            <w:shd w:val="clear" w:color="auto" w:fill="CCFFCC"/>
            <w:vAlign w:val="center"/>
          </w:tcPr>
          <w:p w:rsidR="00BE2C31" w:rsidRPr="003214BC" w:rsidRDefault="00BE2C31" w:rsidP="00BF4DCD">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top w:val="single" w:sz="4" w:space="0" w:color="auto"/>
              <w:bottom w:val="single" w:sz="6" w:space="0" w:color="auto"/>
            </w:tcBorders>
            <w:vAlign w:val="center"/>
          </w:tcPr>
          <w:p w:rsidR="00BE2C31" w:rsidRPr="003214BC" w:rsidRDefault="00BE2C31" w:rsidP="00BF4DCD">
            <w:pPr>
              <w:jc w:val="center"/>
              <w:rPr>
                <w:rFonts w:ascii="Arial" w:hAnsi="Arial" w:cs="Arial"/>
                <w:sz w:val="18"/>
                <w:szCs w:val="18"/>
              </w:rPr>
            </w:pPr>
            <w:r w:rsidRPr="003214BC">
              <w:rPr>
                <w:rFonts w:ascii="Arial" w:hAnsi="Arial" w:cs="Arial"/>
                <w:sz w:val="18"/>
                <w:szCs w:val="18"/>
              </w:rPr>
              <w:t>2</w:t>
            </w:r>
          </w:p>
        </w:tc>
      </w:tr>
      <w:tr w:rsidR="00BE2C31" w:rsidRPr="003214BC" w:rsidTr="00BF4DCD">
        <w:trPr>
          <w:cantSplit/>
        </w:trPr>
        <w:tc>
          <w:tcPr>
            <w:tcW w:w="1110" w:type="pct"/>
            <w:gridSpan w:val="2"/>
            <w:vMerge/>
            <w:vAlign w:val="center"/>
          </w:tcPr>
          <w:p w:rsidR="00BE2C31" w:rsidRPr="003214BC" w:rsidRDefault="00BE2C31" w:rsidP="00BF4DCD">
            <w:pPr>
              <w:jc w:val="both"/>
              <w:rPr>
                <w:rFonts w:ascii="Arial" w:hAnsi="Arial" w:cs="Arial"/>
                <w:sz w:val="18"/>
                <w:szCs w:val="18"/>
              </w:rPr>
            </w:pPr>
          </w:p>
        </w:tc>
        <w:tc>
          <w:tcPr>
            <w:tcW w:w="3890" w:type="pct"/>
            <w:gridSpan w:val="13"/>
            <w:tcBorders>
              <w:top w:val="single" w:sz="6" w:space="0" w:color="auto"/>
            </w:tcBorders>
            <w:shd w:val="clear" w:color="auto" w:fill="CCFFCC"/>
            <w:vAlign w:val="center"/>
          </w:tcPr>
          <w:p w:rsidR="00BE2C31" w:rsidRPr="003214BC" w:rsidRDefault="00BE2C31" w:rsidP="00BF4DCD">
            <w:pPr>
              <w:jc w:val="center"/>
              <w:rPr>
                <w:rFonts w:ascii="Arial" w:hAnsi="Arial" w:cs="Arial"/>
                <w:sz w:val="18"/>
                <w:szCs w:val="18"/>
              </w:rPr>
            </w:pPr>
            <w:r w:rsidRPr="003214BC">
              <w:rPr>
                <w:rFonts w:ascii="Arial" w:hAnsi="Arial" w:cs="Arial"/>
                <w:b/>
                <w:sz w:val="18"/>
                <w:szCs w:val="18"/>
              </w:rPr>
              <w:t>Kryteria premiujące</w:t>
            </w:r>
          </w:p>
        </w:tc>
      </w:tr>
      <w:tr w:rsidR="00BE2C31" w:rsidRPr="003214BC" w:rsidTr="00BF4DCD">
        <w:trPr>
          <w:cantSplit/>
          <w:trHeight w:val="1159"/>
        </w:trPr>
        <w:tc>
          <w:tcPr>
            <w:tcW w:w="1110" w:type="pct"/>
            <w:gridSpan w:val="2"/>
            <w:vMerge/>
            <w:vAlign w:val="center"/>
          </w:tcPr>
          <w:p w:rsidR="00BE2C31" w:rsidRPr="003214BC" w:rsidRDefault="00BE2C31" w:rsidP="00BF4DCD">
            <w:pPr>
              <w:jc w:val="both"/>
              <w:rPr>
                <w:rFonts w:ascii="Arial" w:hAnsi="Arial" w:cs="Arial"/>
                <w:sz w:val="18"/>
                <w:szCs w:val="18"/>
              </w:rPr>
            </w:pPr>
          </w:p>
        </w:tc>
        <w:tc>
          <w:tcPr>
            <w:tcW w:w="2534" w:type="pct"/>
            <w:gridSpan w:val="8"/>
            <w:tcBorders>
              <w:top w:val="single" w:sz="6" w:space="0" w:color="auto"/>
              <w:bottom w:val="single" w:sz="6" w:space="0" w:color="auto"/>
            </w:tcBorders>
            <w:shd w:val="clear" w:color="auto" w:fill="FFFFFF" w:themeFill="background1"/>
            <w:vAlign w:val="center"/>
          </w:tcPr>
          <w:p w:rsidR="00BE2C31" w:rsidRPr="003214BC" w:rsidRDefault="00BE2C31" w:rsidP="00BE2C31">
            <w:pPr>
              <w:pStyle w:val="Akapitzlist"/>
              <w:numPr>
                <w:ilvl w:val="0"/>
                <w:numId w:val="3"/>
              </w:numPr>
              <w:ind w:left="492" w:hanging="425"/>
              <w:jc w:val="both"/>
              <w:rPr>
                <w:rFonts w:ascii="Arial" w:hAnsi="Arial" w:cs="Arial"/>
                <w:sz w:val="18"/>
                <w:szCs w:val="18"/>
              </w:rPr>
            </w:pPr>
            <w:r w:rsidRPr="003214BC">
              <w:rPr>
                <w:rFonts w:ascii="Arial" w:hAnsi="Arial" w:cs="Arial"/>
                <w:sz w:val="18"/>
                <w:szCs w:val="18"/>
              </w:rPr>
              <w:t xml:space="preserve">Projektodawca od minimum 1 roku przed dniem złożenia wniosku posiada siedzibę  lub oddział lub główne miejsce wykonywania działalności lub dodatkowe miejsce wykonywania działalności na terenie województwa zachodniopomorskiego. </w:t>
            </w:r>
          </w:p>
        </w:tc>
        <w:tc>
          <w:tcPr>
            <w:tcW w:w="734" w:type="pct"/>
            <w:gridSpan w:val="3"/>
            <w:tcBorders>
              <w:bottom w:val="single" w:sz="6" w:space="0" w:color="auto"/>
            </w:tcBorders>
            <w:shd w:val="clear" w:color="auto" w:fill="CCFFCC"/>
            <w:vAlign w:val="center"/>
          </w:tcPr>
          <w:p w:rsidR="00BE2C31" w:rsidRPr="003214BC" w:rsidRDefault="00BE2C31" w:rsidP="00BF4DCD">
            <w:pPr>
              <w:jc w:val="center"/>
              <w:rPr>
                <w:rFonts w:ascii="Arial" w:hAnsi="Arial" w:cs="Arial"/>
                <w:sz w:val="18"/>
                <w:szCs w:val="18"/>
              </w:rPr>
            </w:pPr>
            <w:r w:rsidRPr="003214BC">
              <w:rPr>
                <w:rFonts w:ascii="Arial" w:hAnsi="Arial" w:cs="Arial"/>
                <w:b/>
                <w:sz w:val="18"/>
                <w:szCs w:val="18"/>
              </w:rPr>
              <w:t>LICZBA PUNKTÓW</w:t>
            </w:r>
          </w:p>
        </w:tc>
        <w:tc>
          <w:tcPr>
            <w:tcW w:w="622" w:type="pct"/>
            <w:gridSpan w:val="2"/>
            <w:tcBorders>
              <w:bottom w:val="single" w:sz="6" w:space="0" w:color="auto"/>
            </w:tcBorders>
            <w:vAlign w:val="center"/>
          </w:tcPr>
          <w:p w:rsidR="00BE2C31" w:rsidRPr="003214BC" w:rsidRDefault="00BE2C31" w:rsidP="00BF4DCD">
            <w:pPr>
              <w:jc w:val="center"/>
              <w:rPr>
                <w:rFonts w:ascii="Arial" w:hAnsi="Arial" w:cs="Arial"/>
                <w:b/>
                <w:sz w:val="18"/>
                <w:szCs w:val="18"/>
              </w:rPr>
            </w:pPr>
            <w:r w:rsidRPr="003214BC">
              <w:rPr>
                <w:rFonts w:ascii="Arial" w:hAnsi="Arial" w:cs="Arial"/>
                <w:b/>
                <w:sz w:val="18"/>
                <w:szCs w:val="18"/>
              </w:rPr>
              <w:t>10</w:t>
            </w:r>
          </w:p>
        </w:tc>
      </w:tr>
      <w:tr w:rsidR="00BE2C31" w:rsidRPr="003214BC" w:rsidTr="006843D5">
        <w:tblPrEx>
          <w:tblW w:w="5653"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ExChange w:id="12" w:author="Krzysztof Berest" w:date="2020-11-04T10:26:00Z">
            <w:tblPrEx>
              <w:tblW w:w="5653"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Ex>
          </w:tblPrExChange>
        </w:tblPrEx>
        <w:trPr>
          <w:cantSplit/>
          <w:trHeight w:val="14586"/>
          <w:trPrChange w:id="13" w:author="Krzysztof Berest" w:date="2020-11-04T10:26:00Z">
            <w:trPr>
              <w:gridBefore w:val="1"/>
              <w:cantSplit/>
            </w:trPr>
          </w:trPrChange>
        </w:trPr>
        <w:tc>
          <w:tcPr>
            <w:tcW w:w="1110" w:type="pct"/>
            <w:gridSpan w:val="2"/>
            <w:vMerge/>
            <w:vAlign w:val="center"/>
            <w:tcPrChange w:id="14" w:author="Krzysztof Berest" w:date="2020-11-04T10:26:00Z">
              <w:tcPr>
                <w:tcW w:w="1110" w:type="pct"/>
                <w:gridSpan w:val="3"/>
                <w:vMerge/>
                <w:vAlign w:val="center"/>
              </w:tcPr>
            </w:tcPrChange>
          </w:tcPr>
          <w:p w:rsidR="00BE2C31" w:rsidRPr="003214BC" w:rsidRDefault="00BE2C31" w:rsidP="00BF4DCD">
            <w:pPr>
              <w:jc w:val="both"/>
              <w:rPr>
                <w:rFonts w:ascii="Arial" w:hAnsi="Arial" w:cs="Arial"/>
                <w:sz w:val="18"/>
                <w:szCs w:val="18"/>
              </w:rPr>
            </w:pPr>
          </w:p>
        </w:tc>
        <w:tc>
          <w:tcPr>
            <w:tcW w:w="901" w:type="pct"/>
            <w:tcBorders>
              <w:bottom w:val="single" w:sz="6" w:space="0" w:color="auto"/>
            </w:tcBorders>
            <w:shd w:val="clear" w:color="auto" w:fill="CCFFCC"/>
            <w:vAlign w:val="center"/>
            <w:tcPrChange w:id="15" w:author="Krzysztof Berest" w:date="2020-11-04T10:26:00Z">
              <w:tcPr>
                <w:tcW w:w="901" w:type="pct"/>
                <w:gridSpan w:val="5"/>
                <w:tcBorders>
                  <w:bottom w:val="single" w:sz="6" w:space="0" w:color="auto"/>
                </w:tcBorders>
                <w:shd w:val="clear" w:color="auto" w:fill="CCFFCC"/>
                <w:vAlign w:val="center"/>
              </w:tcPr>
            </w:tcPrChange>
          </w:tcPr>
          <w:p w:rsidR="00BE2C31" w:rsidRPr="003214BC" w:rsidRDefault="00BE2C31" w:rsidP="00BF4DCD">
            <w:pPr>
              <w:ind w:left="466" w:hanging="426"/>
              <w:jc w:val="both"/>
              <w:rPr>
                <w:rFonts w:ascii="Arial" w:hAnsi="Arial" w:cs="Arial"/>
                <w:sz w:val="18"/>
                <w:szCs w:val="18"/>
              </w:rPr>
            </w:pPr>
            <w:r w:rsidRPr="003214BC">
              <w:rPr>
                <w:rFonts w:ascii="Arial" w:hAnsi="Arial" w:cs="Arial"/>
                <w:sz w:val="18"/>
                <w:szCs w:val="18"/>
              </w:rPr>
              <w:t>Uzasadnienie:</w:t>
            </w:r>
          </w:p>
        </w:tc>
        <w:tc>
          <w:tcPr>
            <w:tcW w:w="1633" w:type="pct"/>
            <w:gridSpan w:val="7"/>
            <w:tcBorders>
              <w:bottom w:val="single" w:sz="6" w:space="0" w:color="auto"/>
            </w:tcBorders>
            <w:vAlign w:val="center"/>
            <w:tcPrChange w:id="16" w:author="Krzysztof Berest" w:date="2020-11-04T10:26:00Z">
              <w:tcPr>
                <w:tcW w:w="1633" w:type="pct"/>
                <w:gridSpan w:val="8"/>
                <w:tcBorders>
                  <w:bottom w:val="single" w:sz="6" w:space="0" w:color="auto"/>
                </w:tcBorders>
                <w:vAlign w:val="center"/>
              </w:tcPr>
            </w:tcPrChange>
          </w:tcPr>
          <w:p w:rsidR="00BE2C31" w:rsidRPr="003214BC" w:rsidDel="006843D5" w:rsidRDefault="00BE2C31" w:rsidP="006843D5">
            <w:pPr>
              <w:spacing w:after="0" w:line="240" w:lineRule="auto"/>
              <w:jc w:val="both"/>
              <w:rPr>
                <w:del w:id="17" w:author="Krzysztof Berest" w:date="2020-11-04T10:26:00Z"/>
                <w:rFonts w:ascii="Arial" w:hAnsi="Arial" w:cs="Arial"/>
                <w:sz w:val="18"/>
                <w:szCs w:val="18"/>
              </w:rPr>
            </w:pPr>
            <w:r w:rsidRPr="003214BC">
              <w:rPr>
                <w:rFonts w:ascii="Arial" w:hAnsi="Arial" w:cs="Arial"/>
                <w:sz w:val="18"/>
                <w:szCs w:val="18"/>
              </w:rPr>
              <w:t xml:space="preserve">Kryterium ma na celu realizację projektów przez podmioty, które bezpośrednio przyczynią się do ekonomiczno-społecznego rozwoju regionu. Realizacja projektu przez Projektodawców z terenu województwa jest uzasadniona lokalnym charakterem </w:t>
            </w:r>
            <w:proofErr w:type="spellStart"/>
            <w:r w:rsidRPr="003214BC">
              <w:rPr>
                <w:rFonts w:ascii="Arial" w:hAnsi="Arial" w:cs="Arial"/>
                <w:sz w:val="18"/>
                <w:szCs w:val="18"/>
              </w:rPr>
              <w:t>wsparcia.</w:t>
            </w:r>
          </w:p>
          <w:p w:rsidR="00BE2C31" w:rsidRPr="003214BC" w:rsidRDefault="00BE2C31" w:rsidP="006843D5">
            <w:pPr>
              <w:spacing w:after="0" w:line="240" w:lineRule="auto"/>
              <w:jc w:val="both"/>
              <w:rPr>
                <w:rFonts w:ascii="Arial" w:hAnsi="Arial" w:cs="Arial"/>
                <w:sz w:val="18"/>
                <w:szCs w:val="18"/>
              </w:rPr>
            </w:pPr>
            <w:r w:rsidRPr="003214BC">
              <w:rPr>
                <w:rFonts w:ascii="Arial" w:hAnsi="Arial" w:cs="Arial"/>
                <w:sz w:val="18"/>
                <w:szCs w:val="18"/>
              </w:rPr>
              <w:t>Kryterium</w:t>
            </w:r>
            <w:proofErr w:type="spellEnd"/>
            <w:r w:rsidRPr="003214BC">
              <w:rPr>
                <w:rFonts w:ascii="Arial" w:hAnsi="Arial" w:cs="Arial"/>
                <w:sz w:val="18"/>
                <w:szCs w:val="18"/>
              </w:rPr>
              <w:t xml:space="preserve"> weryfikowane będzie na podstawie odpowiednich zapisów wniosku o dofinansowanie projektu, dostępnych rejestrów publicznych (KRS, CEIDG) lub dokumentu urzędowego wydanego przez właściwy organ administracji publicznej załączonego do wniosku.</w:t>
            </w:r>
          </w:p>
          <w:p w:rsidR="00BE2C31" w:rsidRPr="003214BC" w:rsidRDefault="00BE2C31" w:rsidP="006843D5">
            <w:pPr>
              <w:spacing w:after="0"/>
              <w:jc w:val="both"/>
              <w:rPr>
                <w:rFonts w:ascii="Arial" w:hAnsi="Arial" w:cs="Arial"/>
                <w:sz w:val="18"/>
                <w:szCs w:val="18"/>
              </w:rPr>
            </w:pPr>
            <w:r w:rsidRPr="003214BC">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BE2C31" w:rsidRPr="003214BC" w:rsidRDefault="00BE2C31" w:rsidP="006843D5">
            <w:pPr>
              <w:spacing w:after="0"/>
              <w:jc w:val="both"/>
              <w:rPr>
                <w:rFonts w:ascii="Arial" w:hAnsi="Arial" w:cs="Arial"/>
                <w:sz w:val="18"/>
                <w:szCs w:val="18"/>
              </w:rPr>
            </w:pPr>
            <w:r w:rsidRPr="003214BC">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BE2C31" w:rsidRPr="003214BC" w:rsidRDefault="00BE2C31" w:rsidP="006843D5">
            <w:pPr>
              <w:spacing w:after="0"/>
              <w:jc w:val="both"/>
              <w:rPr>
                <w:rFonts w:ascii="Arial" w:hAnsi="Arial" w:cs="Arial"/>
                <w:sz w:val="18"/>
                <w:szCs w:val="18"/>
              </w:rPr>
            </w:pPr>
            <w:r w:rsidRPr="003214BC">
              <w:rPr>
                <w:rFonts w:ascii="Arial" w:hAnsi="Arial" w:cs="Arial"/>
                <w:sz w:val="18"/>
                <w:szCs w:val="18"/>
              </w:rPr>
              <w:t>Kryterium uznaje się za spełnione, w przypadku gdy Wnioskodawcą jest  podmiot, którego status prawny wynika z właściwych ustaw.</w:t>
            </w:r>
          </w:p>
          <w:p w:rsidR="00BE2C31" w:rsidRPr="003214BC" w:rsidRDefault="00BE2C31" w:rsidP="006843D5">
            <w:pPr>
              <w:spacing w:after="0"/>
              <w:jc w:val="both"/>
              <w:rPr>
                <w:rFonts w:ascii="Arial" w:hAnsi="Arial" w:cs="Arial"/>
                <w:sz w:val="18"/>
                <w:szCs w:val="18"/>
              </w:rPr>
            </w:pPr>
            <w:r w:rsidRPr="003214BC">
              <w:rPr>
                <w:rFonts w:ascii="Arial" w:hAnsi="Arial" w:cs="Arial"/>
                <w:sz w:val="18"/>
                <w:szCs w:val="18"/>
              </w:rPr>
              <w:t xml:space="preserve">W przypadku gdy zakres wymaganych danych  nie będzie możliwy do zweryfikowania  w oparciu 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BE2C31" w:rsidRPr="003214BC" w:rsidRDefault="00BE2C31" w:rsidP="00A95879">
            <w:pPr>
              <w:jc w:val="both"/>
              <w:rPr>
                <w:rFonts w:ascii="Arial" w:hAnsi="Arial" w:cs="Arial"/>
                <w:sz w:val="18"/>
                <w:szCs w:val="18"/>
              </w:rPr>
            </w:pPr>
            <w:r w:rsidRPr="003214BC">
              <w:rPr>
                <w:rFonts w:ascii="Arial" w:hAnsi="Arial" w:cs="Arial"/>
                <w:sz w:val="18"/>
                <w:szCs w:val="18"/>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tc>
        <w:tc>
          <w:tcPr>
            <w:tcW w:w="734" w:type="pct"/>
            <w:gridSpan w:val="3"/>
            <w:tcBorders>
              <w:bottom w:val="single" w:sz="6" w:space="0" w:color="auto"/>
            </w:tcBorders>
            <w:shd w:val="clear" w:color="auto" w:fill="CCFFCC"/>
            <w:vAlign w:val="center"/>
            <w:tcPrChange w:id="18" w:author="Krzysztof Berest" w:date="2020-11-04T10:26:00Z">
              <w:tcPr>
                <w:tcW w:w="734" w:type="pct"/>
                <w:gridSpan w:val="3"/>
                <w:tcBorders>
                  <w:bottom w:val="single" w:sz="6" w:space="0" w:color="auto"/>
                </w:tcBorders>
                <w:shd w:val="clear" w:color="auto" w:fill="CCFFCC"/>
                <w:vAlign w:val="center"/>
              </w:tcPr>
            </w:tcPrChange>
          </w:tcPr>
          <w:p w:rsidR="00BE2C31" w:rsidRPr="003214BC" w:rsidRDefault="00BE2C31" w:rsidP="00BF4DCD">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bottom w:val="single" w:sz="6" w:space="0" w:color="auto"/>
            </w:tcBorders>
            <w:vAlign w:val="center"/>
            <w:tcPrChange w:id="19" w:author="Krzysztof Berest" w:date="2020-11-04T10:26:00Z">
              <w:tcPr>
                <w:tcW w:w="622" w:type="pct"/>
                <w:tcBorders>
                  <w:bottom w:val="single" w:sz="6" w:space="0" w:color="auto"/>
                </w:tcBorders>
                <w:vAlign w:val="center"/>
              </w:tcPr>
            </w:tcPrChange>
          </w:tcPr>
          <w:p w:rsidR="00BE2C31" w:rsidRPr="003214BC" w:rsidRDefault="00BE2C31" w:rsidP="00BF4DCD">
            <w:pPr>
              <w:jc w:val="center"/>
              <w:rPr>
                <w:rFonts w:ascii="Arial" w:hAnsi="Arial" w:cs="Arial"/>
                <w:sz w:val="18"/>
                <w:szCs w:val="18"/>
              </w:rPr>
            </w:pPr>
            <w:r w:rsidRPr="003214BC">
              <w:rPr>
                <w:rFonts w:ascii="Arial" w:hAnsi="Arial" w:cs="Arial"/>
                <w:sz w:val="18"/>
                <w:szCs w:val="18"/>
              </w:rPr>
              <w:t>2</w:t>
            </w:r>
          </w:p>
        </w:tc>
      </w:tr>
      <w:tr w:rsidR="00BE2C31" w:rsidRPr="003214BC" w:rsidTr="00BF4DCD">
        <w:trPr>
          <w:cantSplit/>
        </w:trPr>
        <w:tc>
          <w:tcPr>
            <w:tcW w:w="1110" w:type="pct"/>
            <w:gridSpan w:val="2"/>
            <w:vMerge/>
            <w:vAlign w:val="center"/>
          </w:tcPr>
          <w:p w:rsidR="00BE2C31" w:rsidRPr="003214BC" w:rsidRDefault="00BE2C31" w:rsidP="00BF4DCD">
            <w:pPr>
              <w:jc w:val="both"/>
              <w:rPr>
                <w:rFonts w:ascii="Arial" w:hAnsi="Arial" w:cs="Arial"/>
                <w:sz w:val="18"/>
                <w:szCs w:val="18"/>
              </w:rPr>
            </w:pPr>
          </w:p>
        </w:tc>
        <w:tc>
          <w:tcPr>
            <w:tcW w:w="2505" w:type="pct"/>
            <w:gridSpan w:val="7"/>
            <w:tcBorders>
              <w:top w:val="single" w:sz="6" w:space="0" w:color="auto"/>
              <w:bottom w:val="single" w:sz="6" w:space="0" w:color="auto"/>
            </w:tcBorders>
            <w:shd w:val="clear" w:color="auto" w:fill="FFFFFF" w:themeFill="background1"/>
            <w:vAlign w:val="center"/>
          </w:tcPr>
          <w:p w:rsidR="00BE2C31" w:rsidRPr="000F42A8" w:rsidRDefault="00BE2C31" w:rsidP="00BE2C31">
            <w:pPr>
              <w:pStyle w:val="Akapitzlist"/>
              <w:numPr>
                <w:ilvl w:val="0"/>
                <w:numId w:val="3"/>
              </w:numPr>
              <w:tabs>
                <w:tab w:val="left" w:pos="360"/>
              </w:tabs>
              <w:ind w:left="334" w:hanging="283"/>
              <w:rPr>
                <w:rFonts w:ascii="Arial" w:hAnsi="Arial" w:cs="Arial"/>
                <w:sz w:val="18"/>
                <w:szCs w:val="18"/>
              </w:rPr>
            </w:pPr>
            <w:r w:rsidRPr="000F42A8">
              <w:rPr>
                <w:rFonts w:ascii="Arial" w:hAnsi="Arial" w:cs="Arial"/>
                <w:sz w:val="18"/>
                <w:szCs w:val="18"/>
              </w:rPr>
              <w:t>W ramach projektu realizowane jest wsparcie również w godzinach popołudniowych (po godzinie 16:00) i wieczornych oraz w soboty.</w:t>
            </w:r>
          </w:p>
        </w:tc>
        <w:tc>
          <w:tcPr>
            <w:tcW w:w="763" w:type="pct"/>
            <w:gridSpan w:val="4"/>
            <w:tcBorders>
              <w:top w:val="single" w:sz="6" w:space="0" w:color="auto"/>
              <w:bottom w:val="single" w:sz="6" w:space="0" w:color="auto"/>
            </w:tcBorders>
            <w:shd w:val="clear" w:color="auto" w:fill="CCFFCC"/>
            <w:vAlign w:val="center"/>
          </w:tcPr>
          <w:p w:rsidR="00BE2C31" w:rsidRPr="000F42A8" w:rsidRDefault="00BE2C31" w:rsidP="00BF4DCD">
            <w:pPr>
              <w:tabs>
                <w:tab w:val="left" w:pos="360"/>
              </w:tabs>
              <w:ind w:left="51"/>
              <w:jc w:val="center"/>
              <w:rPr>
                <w:rFonts w:ascii="Arial" w:hAnsi="Arial" w:cs="Arial"/>
                <w:b/>
                <w:sz w:val="18"/>
                <w:szCs w:val="18"/>
              </w:rPr>
            </w:pPr>
            <w:r w:rsidRPr="000F42A8">
              <w:rPr>
                <w:rFonts w:ascii="Arial" w:hAnsi="Arial" w:cs="Arial"/>
                <w:b/>
                <w:sz w:val="18"/>
                <w:szCs w:val="18"/>
              </w:rPr>
              <w:t>LICZBA PUNKTÓW</w:t>
            </w:r>
          </w:p>
        </w:tc>
        <w:tc>
          <w:tcPr>
            <w:tcW w:w="622" w:type="pct"/>
            <w:gridSpan w:val="2"/>
            <w:tcBorders>
              <w:top w:val="single" w:sz="6" w:space="0" w:color="auto"/>
              <w:bottom w:val="single" w:sz="6" w:space="0" w:color="auto"/>
            </w:tcBorders>
            <w:shd w:val="clear" w:color="auto" w:fill="FFFFFF" w:themeFill="background1"/>
            <w:vAlign w:val="center"/>
          </w:tcPr>
          <w:p w:rsidR="00BE2C31" w:rsidRPr="000F42A8" w:rsidRDefault="00BE2C31" w:rsidP="00BF4DCD">
            <w:pPr>
              <w:pStyle w:val="Akapitzlist"/>
              <w:tabs>
                <w:tab w:val="left" w:pos="360"/>
              </w:tabs>
              <w:ind w:left="334"/>
              <w:rPr>
                <w:rFonts w:ascii="Arial" w:hAnsi="Arial" w:cs="Arial"/>
                <w:b/>
                <w:sz w:val="18"/>
                <w:szCs w:val="18"/>
              </w:rPr>
            </w:pPr>
            <w:r w:rsidRPr="000F42A8">
              <w:rPr>
                <w:rFonts w:ascii="Arial" w:hAnsi="Arial" w:cs="Arial"/>
                <w:b/>
                <w:sz w:val="18"/>
                <w:szCs w:val="18"/>
              </w:rPr>
              <w:t>10</w:t>
            </w:r>
          </w:p>
        </w:tc>
      </w:tr>
      <w:tr w:rsidR="00BE2C31" w:rsidRPr="003214BC" w:rsidTr="00BF4DCD">
        <w:trPr>
          <w:cantSplit/>
        </w:trPr>
        <w:tc>
          <w:tcPr>
            <w:tcW w:w="1110" w:type="pct"/>
            <w:gridSpan w:val="2"/>
            <w:vMerge/>
            <w:vAlign w:val="center"/>
          </w:tcPr>
          <w:p w:rsidR="00BE2C31" w:rsidRPr="003214BC" w:rsidRDefault="00BE2C31" w:rsidP="00BF4DCD">
            <w:pPr>
              <w:jc w:val="both"/>
              <w:rPr>
                <w:rFonts w:ascii="Arial" w:hAnsi="Arial" w:cs="Arial"/>
                <w:sz w:val="18"/>
                <w:szCs w:val="18"/>
              </w:rPr>
            </w:pPr>
          </w:p>
        </w:tc>
        <w:tc>
          <w:tcPr>
            <w:tcW w:w="901" w:type="pct"/>
            <w:tcBorders>
              <w:bottom w:val="single" w:sz="6" w:space="0" w:color="auto"/>
            </w:tcBorders>
            <w:shd w:val="clear" w:color="auto" w:fill="CCFFCC"/>
            <w:vAlign w:val="center"/>
          </w:tcPr>
          <w:p w:rsidR="00BE2C31" w:rsidRPr="003214BC" w:rsidRDefault="00BE2C31" w:rsidP="00BF4DCD">
            <w:pPr>
              <w:ind w:left="466" w:hanging="426"/>
              <w:jc w:val="both"/>
              <w:rPr>
                <w:rFonts w:ascii="Arial" w:hAnsi="Arial" w:cs="Arial"/>
                <w:sz w:val="18"/>
                <w:szCs w:val="18"/>
              </w:rPr>
            </w:pPr>
            <w:r>
              <w:rPr>
                <w:rFonts w:ascii="Arial" w:hAnsi="Arial" w:cs="Arial"/>
                <w:sz w:val="18"/>
                <w:szCs w:val="18"/>
              </w:rPr>
              <w:t>Uzasadnienie:</w:t>
            </w:r>
          </w:p>
        </w:tc>
        <w:tc>
          <w:tcPr>
            <w:tcW w:w="1633" w:type="pct"/>
            <w:gridSpan w:val="7"/>
            <w:tcBorders>
              <w:bottom w:val="single" w:sz="6" w:space="0" w:color="auto"/>
            </w:tcBorders>
            <w:vAlign w:val="center"/>
          </w:tcPr>
          <w:p w:rsidR="00BE2C31" w:rsidRPr="000F42A8" w:rsidRDefault="00BE2C31" w:rsidP="00A95879">
            <w:pPr>
              <w:jc w:val="both"/>
              <w:rPr>
                <w:rFonts w:ascii="Arial" w:hAnsi="Arial" w:cs="Arial"/>
                <w:sz w:val="18"/>
                <w:szCs w:val="18"/>
              </w:rPr>
            </w:pPr>
            <w:r w:rsidRPr="000F42A8">
              <w:rPr>
                <w:rFonts w:ascii="Arial" w:hAnsi="Arial" w:cs="Arial"/>
                <w:sz w:val="18"/>
                <w:szCs w:val="18"/>
              </w:rPr>
              <w:t>Kryterium zapewni upowszechnienie badań oraz większą dostępność do wsparcia udzielanego na terenie województwa zachodniopomorskiego.</w:t>
            </w:r>
          </w:p>
          <w:p w:rsidR="00BE2C31" w:rsidRPr="003214BC" w:rsidRDefault="00BE2C31" w:rsidP="00A95879">
            <w:pPr>
              <w:jc w:val="both"/>
              <w:rPr>
                <w:rFonts w:ascii="Arial" w:hAnsi="Arial" w:cs="Arial"/>
                <w:sz w:val="18"/>
                <w:szCs w:val="18"/>
              </w:rPr>
            </w:pPr>
            <w:r w:rsidRPr="000F42A8">
              <w:rPr>
                <w:rFonts w:ascii="Arial" w:hAnsi="Arial" w:cs="Arial"/>
                <w:sz w:val="18"/>
                <w:szCs w:val="18"/>
              </w:rPr>
              <w:t>Kryterium weryfikowane będzie na podstawie treści wniosku o dofinansowanie</w:t>
            </w:r>
          </w:p>
        </w:tc>
        <w:tc>
          <w:tcPr>
            <w:tcW w:w="734" w:type="pct"/>
            <w:gridSpan w:val="3"/>
            <w:tcBorders>
              <w:bottom w:val="single" w:sz="6" w:space="0" w:color="auto"/>
            </w:tcBorders>
            <w:shd w:val="clear" w:color="auto" w:fill="CCFFCC"/>
            <w:vAlign w:val="center"/>
          </w:tcPr>
          <w:p w:rsidR="00BE2C31" w:rsidRPr="003214BC" w:rsidRDefault="00BE2C31" w:rsidP="00BF4DCD">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bottom w:val="single" w:sz="6" w:space="0" w:color="auto"/>
            </w:tcBorders>
            <w:vAlign w:val="center"/>
          </w:tcPr>
          <w:p w:rsidR="00BE2C31" w:rsidRPr="003214BC" w:rsidRDefault="00BE2C31" w:rsidP="00BF4DCD">
            <w:pPr>
              <w:jc w:val="center"/>
              <w:rPr>
                <w:rFonts w:ascii="Arial" w:hAnsi="Arial" w:cs="Arial"/>
                <w:sz w:val="18"/>
                <w:szCs w:val="18"/>
              </w:rPr>
            </w:pPr>
            <w:r>
              <w:rPr>
                <w:rFonts w:ascii="Arial" w:hAnsi="Arial" w:cs="Arial"/>
                <w:sz w:val="18"/>
                <w:szCs w:val="18"/>
              </w:rPr>
              <w:t>2</w:t>
            </w:r>
          </w:p>
        </w:tc>
      </w:tr>
      <w:tr w:rsidR="00BE2C31" w:rsidRPr="003214BC" w:rsidTr="00BF4DCD">
        <w:trPr>
          <w:cantSplit/>
        </w:trPr>
        <w:tc>
          <w:tcPr>
            <w:tcW w:w="1110" w:type="pct"/>
            <w:gridSpan w:val="2"/>
            <w:vMerge/>
            <w:vAlign w:val="center"/>
          </w:tcPr>
          <w:p w:rsidR="00BE2C31" w:rsidRPr="003214BC" w:rsidRDefault="00BE2C31" w:rsidP="00BF4DCD">
            <w:pPr>
              <w:jc w:val="both"/>
              <w:rPr>
                <w:rFonts w:ascii="Arial" w:hAnsi="Arial" w:cs="Arial"/>
                <w:sz w:val="18"/>
                <w:szCs w:val="18"/>
              </w:rPr>
            </w:pPr>
          </w:p>
        </w:tc>
        <w:tc>
          <w:tcPr>
            <w:tcW w:w="2534" w:type="pct"/>
            <w:gridSpan w:val="8"/>
            <w:tcBorders>
              <w:top w:val="single" w:sz="6" w:space="0" w:color="auto"/>
              <w:bottom w:val="single" w:sz="6" w:space="0" w:color="auto"/>
            </w:tcBorders>
            <w:shd w:val="clear" w:color="auto" w:fill="FFFFFF" w:themeFill="background1"/>
            <w:vAlign w:val="center"/>
          </w:tcPr>
          <w:p w:rsidR="00BE2C31" w:rsidRPr="003214BC" w:rsidRDefault="000A131F" w:rsidP="000A131F">
            <w:pPr>
              <w:pStyle w:val="Akapitzlist"/>
              <w:numPr>
                <w:ilvl w:val="0"/>
                <w:numId w:val="3"/>
              </w:numPr>
              <w:ind w:left="334" w:hanging="334"/>
              <w:jc w:val="both"/>
              <w:rPr>
                <w:rFonts w:ascii="Arial" w:hAnsi="Arial" w:cs="Arial"/>
                <w:sz w:val="18"/>
                <w:szCs w:val="18"/>
              </w:rPr>
            </w:pPr>
            <w:r w:rsidRPr="000A131F">
              <w:rPr>
                <w:rFonts w:ascii="Arial" w:hAnsi="Arial" w:cs="Arial"/>
                <w:sz w:val="18"/>
                <w:szCs w:val="18"/>
              </w:rPr>
              <w:t>Projektodawca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734" w:type="pct"/>
            <w:gridSpan w:val="3"/>
            <w:tcBorders>
              <w:bottom w:val="single" w:sz="6" w:space="0" w:color="auto"/>
            </w:tcBorders>
            <w:shd w:val="clear" w:color="auto" w:fill="CCFFCC"/>
            <w:vAlign w:val="center"/>
          </w:tcPr>
          <w:p w:rsidR="00BE2C31" w:rsidRPr="003214BC" w:rsidRDefault="00BE2C31" w:rsidP="00BF4DCD">
            <w:pPr>
              <w:jc w:val="center"/>
              <w:rPr>
                <w:rFonts w:ascii="Arial" w:hAnsi="Arial" w:cs="Arial"/>
                <w:sz w:val="18"/>
                <w:szCs w:val="18"/>
              </w:rPr>
            </w:pPr>
            <w:r w:rsidRPr="003214BC">
              <w:rPr>
                <w:rFonts w:ascii="Arial" w:hAnsi="Arial" w:cs="Arial"/>
                <w:b/>
                <w:sz w:val="18"/>
                <w:szCs w:val="18"/>
              </w:rPr>
              <w:t>LICZBA PUNKTÓW</w:t>
            </w:r>
          </w:p>
        </w:tc>
        <w:tc>
          <w:tcPr>
            <w:tcW w:w="622" w:type="pct"/>
            <w:gridSpan w:val="2"/>
            <w:tcBorders>
              <w:bottom w:val="single" w:sz="6" w:space="0" w:color="auto"/>
            </w:tcBorders>
            <w:vAlign w:val="center"/>
          </w:tcPr>
          <w:p w:rsidR="00BE2C31" w:rsidRPr="003214BC" w:rsidRDefault="00BE2C31" w:rsidP="00BF4DCD">
            <w:pPr>
              <w:jc w:val="center"/>
              <w:rPr>
                <w:rFonts w:ascii="Arial" w:hAnsi="Arial" w:cs="Arial"/>
                <w:b/>
                <w:sz w:val="18"/>
                <w:szCs w:val="18"/>
              </w:rPr>
            </w:pPr>
            <w:r w:rsidRPr="003214BC">
              <w:rPr>
                <w:rFonts w:ascii="Arial" w:hAnsi="Arial" w:cs="Arial"/>
                <w:b/>
                <w:sz w:val="18"/>
                <w:szCs w:val="18"/>
              </w:rPr>
              <w:t>5</w:t>
            </w:r>
          </w:p>
        </w:tc>
      </w:tr>
      <w:tr w:rsidR="00BE2C31" w:rsidRPr="003214BC" w:rsidTr="00BF4DCD">
        <w:trPr>
          <w:cantSplit/>
        </w:trPr>
        <w:tc>
          <w:tcPr>
            <w:tcW w:w="1110" w:type="pct"/>
            <w:gridSpan w:val="2"/>
            <w:vMerge/>
            <w:vAlign w:val="center"/>
          </w:tcPr>
          <w:p w:rsidR="00BE2C31" w:rsidRPr="003214BC" w:rsidRDefault="00BE2C31" w:rsidP="00BF4DCD">
            <w:pPr>
              <w:jc w:val="both"/>
              <w:rPr>
                <w:rFonts w:ascii="Arial" w:hAnsi="Arial" w:cs="Arial"/>
                <w:sz w:val="18"/>
                <w:szCs w:val="18"/>
              </w:rPr>
            </w:pPr>
          </w:p>
        </w:tc>
        <w:tc>
          <w:tcPr>
            <w:tcW w:w="901" w:type="pct"/>
            <w:tcBorders>
              <w:bottom w:val="single" w:sz="6" w:space="0" w:color="auto"/>
            </w:tcBorders>
            <w:shd w:val="clear" w:color="auto" w:fill="CCFFCC"/>
            <w:vAlign w:val="center"/>
          </w:tcPr>
          <w:p w:rsidR="00BE2C31" w:rsidRPr="003214BC" w:rsidRDefault="00BE2C31" w:rsidP="00BF4DCD">
            <w:pPr>
              <w:ind w:left="466" w:hanging="426"/>
              <w:jc w:val="both"/>
              <w:rPr>
                <w:rFonts w:ascii="Arial" w:hAnsi="Arial" w:cs="Arial"/>
                <w:sz w:val="18"/>
                <w:szCs w:val="18"/>
              </w:rPr>
            </w:pPr>
            <w:r w:rsidRPr="003214BC">
              <w:rPr>
                <w:rFonts w:ascii="Arial" w:hAnsi="Arial" w:cs="Arial"/>
                <w:sz w:val="18"/>
                <w:szCs w:val="18"/>
              </w:rPr>
              <w:t>Uzasadnienie:</w:t>
            </w:r>
          </w:p>
        </w:tc>
        <w:tc>
          <w:tcPr>
            <w:tcW w:w="1633" w:type="pct"/>
            <w:gridSpan w:val="7"/>
            <w:tcBorders>
              <w:bottom w:val="single" w:sz="6" w:space="0" w:color="auto"/>
            </w:tcBorders>
            <w:vAlign w:val="center"/>
          </w:tcPr>
          <w:p w:rsidR="00BE2C31" w:rsidRPr="003214BC" w:rsidRDefault="00BE2C31" w:rsidP="00BF4DCD">
            <w:pPr>
              <w:pStyle w:val="Default"/>
              <w:spacing w:before="20" w:after="20"/>
              <w:jc w:val="both"/>
              <w:rPr>
                <w:rFonts w:ascii="Arial" w:hAnsi="Arial" w:cs="Arial"/>
                <w:sz w:val="18"/>
                <w:szCs w:val="18"/>
              </w:rPr>
            </w:pPr>
            <w:r w:rsidRPr="003214BC">
              <w:rPr>
                <w:rFonts w:ascii="Arial" w:hAnsi="Arial" w:cs="Arial"/>
                <w:sz w:val="18"/>
                <w:szCs w:val="18"/>
              </w:rPr>
              <w:t>Kryterium zgodne z rekomendacjami Komitetu Sterującego do spraw koordynacji interwencji EFSI w sektorze zdrowia.</w:t>
            </w:r>
          </w:p>
          <w:p w:rsidR="00BE2C31" w:rsidRPr="003214BC" w:rsidRDefault="00BE2C31" w:rsidP="00BF4DCD">
            <w:pPr>
              <w:spacing w:after="0" w:line="240" w:lineRule="auto"/>
              <w:jc w:val="both"/>
              <w:rPr>
                <w:rFonts w:ascii="Arial" w:eastAsia="Times New Roman" w:hAnsi="Arial" w:cs="Arial"/>
                <w:sz w:val="18"/>
                <w:szCs w:val="18"/>
                <w:lang w:eastAsia="pl-PL"/>
              </w:rPr>
            </w:pPr>
          </w:p>
          <w:p w:rsidR="00BE2C31" w:rsidRPr="003214BC" w:rsidRDefault="00BE2C31" w:rsidP="00BF4DCD">
            <w:pPr>
              <w:spacing w:after="0" w:line="240" w:lineRule="auto"/>
              <w:jc w:val="both"/>
              <w:rPr>
                <w:rFonts w:ascii="Arial" w:eastAsia="Times New Roman" w:hAnsi="Arial" w:cs="Arial"/>
                <w:sz w:val="18"/>
                <w:szCs w:val="18"/>
                <w:lang w:eastAsia="pl-PL"/>
              </w:rPr>
            </w:pPr>
            <w:r w:rsidRPr="003214BC">
              <w:rPr>
                <w:rFonts w:ascii="Arial" w:eastAsia="Times New Roman" w:hAnsi="Arial" w:cs="Arial"/>
                <w:sz w:val="18"/>
                <w:szCs w:val="18"/>
                <w:lang w:eastAsia="pl-PL"/>
              </w:rPr>
              <w:t>Kryterium odnosi się do działań projektowych dla placówek podstawowej opieki zdrowotnej i wpłynie na zwiększenie efektywności i jakości zaplanowanych w projekcie usług zdrowotnych.</w:t>
            </w:r>
          </w:p>
          <w:p w:rsidR="00BE2C31" w:rsidRPr="003214BC" w:rsidRDefault="00BE2C31" w:rsidP="00BF4DCD">
            <w:pPr>
              <w:spacing w:after="0" w:line="240" w:lineRule="auto"/>
              <w:jc w:val="both"/>
              <w:rPr>
                <w:rFonts w:ascii="Arial" w:eastAsia="Times New Roman" w:hAnsi="Arial" w:cs="Arial"/>
                <w:sz w:val="18"/>
                <w:szCs w:val="18"/>
                <w:lang w:eastAsia="pl-PL"/>
              </w:rPr>
            </w:pPr>
            <w:r w:rsidRPr="003214BC">
              <w:rPr>
                <w:rFonts w:ascii="Arial" w:eastAsia="Times New Roman" w:hAnsi="Arial" w:cs="Arial"/>
                <w:sz w:val="18"/>
                <w:szCs w:val="18"/>
                <w:lang w:eastAsia="pl-PL"/>
              </w:rPr>
              <w:t>Kryterium zostanie zweryfikowane na podstawie treści wniosku o dofinansowanie a także w oparciu o informacje zawarte na stronie NFZ zgodnie z linkiem:</w:t>
            </w:r>
          </w:p>
          <w:p w:rsidR="00BE2C31" w:rsidRPr="003214BC" w:rsidRDefault="006C2322" w:rsidP="00BF4DCD">
            <w:pPr>
              <w:ind w:left="16" w:firstLine="24"/>
              <w:jc w:val="both"/>
              <w:rPr>
                <w:rFonts w:ascii="Arial" w:eastAsia="Times New Roman" w:hAnsi="Arial" w:cs="Arial"/>
                <w:sz w:val="18"/>
                <w:szCs w:val="18"/>
                <w:lang w:eastAsia="pl-PL"/>
              </w:rPr>
            </w:pPr>
            <w:hyperlink r:id="rId8" w:history="1">
              <w:r w:rsidR="00BE2C31" w:rsidRPr="003214BC">
                <w:rPr>
                  <w:rStyle w:val="Hipercze"/>
                  <w:rFonts w:ascii="Arial" w:eastAsia="Times New Roman" w:hAnsi="Arial" w:cs="Arial"/>
                  <w:sz w:val="18"/>
                  <w:szCs w:val="18"/>
                  <w:lang w:eastAsia="pl-PL"/>
                </w:rPr>
                <w:t>http://www.nfz.gov.pl/o-nfz/informator-o-zawartych-umowach</w:t>
              </w:r>
            </w:hyperlink>
            <w:r w:rsidR="00BE2C31" w:rsidRPr="003214BC">
              <w:rPr>
                <w:rFonts w:ascii="Arial" w:eastAsia="Times New Roman" w:hAnsi="Arial" w:cs="Arial"/>
                <w:sz w:val="18"/>
                <w:szCs w:val="18"/>
                <w:lang w:eastAsia="pl-PL"/>
              </w:rPr>
              <w:t>.</w:t>
            </w:r>
          </w:p>
          <w:p w:rsidR="00BE2C31" w:rsidRPr="003214BC" w:rsidRDefault="00BE2C31" w:rsidP="00547DD0">
            <w:pPr>
              <w:ind w:left="16" w:firstLine="24"/>
              <w:jc w:val="both"/>
              <w:rPr>
                <w:rFonts w:ascii="Arial" w:hAnsi="Arial" w:cs="Arial"/>
                <w:sz w:val="18"/>
                <w:szCs w:val="18"/>
              </w:rPr>
            </w:pPr>
            <w:r w:rsidRPr="003214BC">
              <w:rPr>
                <w:rFonts w:ascii="Arial" w:eastAsia="Times New Roman" w:hAnsi="Arial" w:cs="Arial"/>
                <w:sz w:val="18"/>
                <w:szCs w:val="18"/>
                <w:lang w:eastAsia="pl-PL"/>
              </w:rPr>
              <w:t xml:space="preserve"> </w:t>
            </w:r>
          </w:p>
        </w:tc>
        <w:tc>
          <w:tcPr>
            <w:tcW w:w="734" w:type="pct"/>
            <w:gridSpan w:val="3"/>
            <w:tcBorders>
              <w:bottom w:val="single" w:sz="6" w:space="0" w:color="auto"/>
            </w:tcBorders>
            <w:shd w:val="clear" w:color="auto" w:fill="CCFFCC"/>
            <w:vAlign w:val="center"/>
          </w:tcPr>
          <w:p w:rsidR="00BE2C31" w:rsidRPr="003214BC" w:rsidRDefault="00BE2C31" w:rsidP="00BF4DCD">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bottom w:val="single" w:sz="6" w:space="0" w:color="auto"/>
            </w:tcBorders>
            <w:vAlign w:val="center"/>
          </w:tcPr>
          <w:p w:rsidR="00BE2C31" w:rsidRPr="003214BC" w:rsidRDefault="00BE2C31" w:rsidP="00BF4DCD">
            <w:pPr>
              <w:jc w:val="center"/>
              <w:rPr>
                <w:rFonts w:ascii="Arial" w:hAnsi="Arial" w:cs="Arial"/>
                <w:sz w:val="18"/>
                <w:szCs w:val="18"/>
              </w:rPr>
            </w:pPr>
            <w:r w:rsidRPr="003214BC">
              <w:rPr>
                <w:rFonts w:ascii="Arial" w:hAnsi="Arial" w:cs="Arial"/>
                <w:sz w:val="18"/>
                <w:szCs w:val="18"/>
              </w:rPr>
              <w:t>2</w:t>
            </w:r>
          </w:p>
        </w:tc>
      </w:tr>
      <w:tr w:rsidR="00BE2C31" w:rsidRPr="003214BC" w:rsidTr="00BF4DCD">
        <w:trPr>
          <w:cantSplit/>
        </w:trPr>
        <w:tc>
          <w:tcPr>
            <w:tcW w:w="1110" w:type="pct"/>
            <w:gridSpan w:val="2"/>
            <w:tcBorders>
              <w:bottom w:val="single" w:sz="6" w:space="0" w:color="auto"/>
            </w:tcBorders>
            <w:vAlign w:val="center"/>
          </w:tcPr>
          <w:p w:rsidR="00BE2C31" w:rsidRPr="003214BC" w:rsidRDefault="00BE2C31" w:rsidP="00BF4DCD">
            <w:pPr>
              <w:jc w:val="both"/>
              <w:rPr>
                <w:rFonts w:ascii="Arial" w:hAnsi="Arial" w:cs="Arial"/>
                <w:sz w:val="18"/>
                <w:szCs w:val="18"/>
              </w:rPr>
            </w:pPr>
            <w:r w:rsidRPr="003214BC">
              <w:rPr>
                <w:rFonts w:ascii="Arial" w:hAnsi="Arial" w:cs="Arial"/>
                <w:sz w:val="18"/>
                <w:szCs w:val="18"/>
              </w:rPr>
              <w:t>Kwalifikowalność wydatków</w:t>
            </w:r>
          </w:p>
        </w:tc>
        <w:tc>
          <w:tcPr>
            <w:tcW w:w="3890" w:type="pct"/>
            <w:gridSpan w:val="13"/>
            <w:tcBorders>
              <w:top w:val="single" w:sz="6" w:space="0" w:color="auto"/>
              <w:bottom w:val="single" w:sz="6" w:space="0" w:color="auto"/>
            </w:tcBorders>
            <w:shd w:val="clear" w:color="auto" w:fill="auto"/>
            <w:vAlign w:val="center"/>
          </w:tcPr>
          <w:p w:rsidR="00BE2C31" w:rsidRPr="003214BC" w:rsidRDefault="00BE2C31" w:rsidP="00BF4DCD">
            <w:pPr>
              <w:jc w:val="both"/>
              <w:rPr>
                <w:rFonts w:ascii="Arial" w:hAnsi="Arial" w:cs="Arial"/>
                <w:sz w:val="18"/>
                <w:szCs w:val="18"/>
              </w:rPr>
            </w:pPr>
            <w:r w:rsidRPr="003214BC">
              <w:rPr>
                <w:rFonts w:ascii="Arial" w:hAnsi="Arial" w:cs="Arial"/>
                <w:sz w:val="18"/>
                <w:szCs w:val="18"/>
              </w:rPr>
              <w:t xml:space="preserve">Zgodnie z </w:t>
            </w:r>
            <w:r w:rsidRPr="003214BC">
              <w:rPr>
                <w:rFonts w:ascii="Arial" w:hAnsi="Arial" w:cs="Arial"/>
                <w:i/>
                <w:sz w:val="18"/>
                <w:szCs w:val="18"/>
              </w:rPr>
              <w:t>Wytycznymi w zakresie kwalifikowalności wydatków w ramach Europejskiego Funduszu Rozwoju Regionalnego, Europejskiego Funduszu Społecznego oraz Funduszu Spójności na lata 2014-2020</w:t>
            </w:r>
            <w:r w:rsidRPr="003214BC">
              <w:rPr>
                <w:rFonts w:ascii="Arial" w:hAnsi="Arial" w:cs="Arial"/>
                <w:sz w:val="18"/>
                <w:szCs w:val="18"/>
              </w:rPr>
              <w:t>.</w:t>
            </w:r>
          </w:p>
        </w:tc>
      </w:tr>
      <w:tr w:rsidR="00BE2C31" w:rsidRPr="003214BC" w:rsidTr="00BF4DCD">
        <w:trPr>
          <w:cantSplit/>
        </w:trPr>
        <w:tc>
          <w:tcPr>
            <w:tcW w:w="5000" w:type="pct"/>
            <w:gridSpan w:val="15"/>
            <w:tcBorders>
              <w:top w:val="single" w:sz="6" w:space="0" w:color="auto"/>
              <w:bottom w:val="single" w:sz="6" w:space="0" w:color="auto"/>
            </w:tcBorders>
            <w:shd w:val="clear" w:color="auto" w:fill="CCFFCC"/>
            <w:vAlign w:val="center"/>
          </w:tcPr>
          <w:p w:rsidR="00BE2C31" w:rsidRPr="003214BC" w:rsidRDefault="00BE2C31" w:rsidP="00BF4DCD">
            <w:pPr>
              <w:jc w:val="center"/>
              <w:rPr>
                <w:rFonts w:ascii="Arial" w:hAnsi="Arial" w:cs="Arial"/>
                <w:b/>
                <w:sz w:val="18"/>
                <w:szCs w:val="18"/>
              </w:rPr>
            </w:pPr>
            <w:r w:rsidRPr="003214BC">
              <w:rPr>
                <w:rFonts w:ascii="Arial" w:hAnsi="Arial" w:cs="Arial"/>
                <w:b/>
                <w:sz w:val="18"/>
                <w:szCs w:val="18"/>
              </w:rPr>
              <w:t>Wskaźniki produktu i rezultatu planowane do osiągnięcia w ramach konkursu</w:t>
            </w:r>
          </w:p>
        </w:tc>
      </w:tr>
      <w:tr w:rsidR="00BE2C31" w:rsidRPr="003214BC" w:rsidTr="00BF4DCD">
        <w:trPr>
          <w:cantSplit/>
          <w:trHeight w:val="236"/>
        </w:trPr>
        <w:tc>
          <w:tcPr>
            <w:tcW w:w="1110" w:type="pct"/>
            <w:gridSpan w:val="2"/>
            <w:vMerge w:val="restart"/>
            <w:tcBorders>
              <w:top w:val="single" w:sz="6" w:space="0" w:color="auto"/>
            </w:tcBorders>
            <w:shd w:val="clear" w:color="auto" w:fill="CCFFCC"/>
            <w:vAlign w:val="center"/>
          </w:tcPr>
          <w:p w:rsidR="00BE2C31" w:rsidRPr="003214BC" w:rsidRDefault="00BE2C31" w:rsidP="00BF4DCD">
            <w:pPr>
              <w:jc w:val="center"/>
              <w:rPr>
                <w:rFonts w:ascii="Arial" w:hAnsi="Arial" w:cs="Arial"/>
                <w:sz w:val="18"/>
                <w:szCs w:val="18"/>
              </w:rPr>
            </w:pPr>
            <w:r w:rsidRPr="003214BC">
              <w:rPr>
                <w:rFonts w:ascii="Arial" w:hAnsi="Arial" w:cs="Arial"/>
                <w:sz w:val="18"/>
                <w:szCs w:val="18"/>
              </w:rPr>
              <w:t>Nazwa wskaźnika</w:t>
            </w:r>
          </w:p>
        </w:tc>
        <w:tc>
          <w:tcPr>
            <w:tcW w:w="901" w:type="pct"/>
            <w:vMerge w:val="restart"/>
            <w:tcBorders>
              <w:top w:val="single" w:sz="6" w:space="0" w:color="auto"/>
            </w:tcBorders>
            <w:shd w:val="clear" w:color="auto" w:fill="CCFFCC"/>
            <w:vAlign w:val="center"/>
          </w:tcPr>
          <w:p w:rsidR="00BE2C31" w:rsidRPr="003214BC" w:rsidRDefault="00BE2C31" w:rsidP="00BF4DCD">
            <w:pPr>
              <w:jc w:val="center"/>
              <w:rPr>
                <w:rFonts w:ascii="Arial" w:hAnsi="Arial" w:cs="Arial"/>
                <w:sz w:val="18"/>
                <w:szCs w:val="18"/>
              </w:rPr>
            </w:pPr>
            <w:r w:rsidRPr="003214BC">
              <w:rPr>
                <w:rFonts w:ascii="Arial" w:hAnsi="Arial" w:cs="Arial"/>
                <w:sz w:val="18"/>
                <w:szCs w:val="18"/>
              </w:rPr>
              <w:t>Jednostka</w:t>
            </w:r>
          </w:p>
        </w:tc>
        <w:tc>
          <w:tcPr>
            <w:tcW w:w="1633" w:type="pct"/>
            <w:gridSpan w:val="7"/>
            <w:tcBorders>
              <w:top w:val="single" w:sz="6" w:space="0" w:color="auto"/>
              <w:bottom w:val="single" w:sz="4" w:space="0" w:color="auto"/>
            </w:tcBorders>
            <w:shd w:val="clear" w:color="auto" w:fill="CCFFCC"/>
            <w:vAlign w:val="center"/>
          </w:tcPr>
          <w:p w:rsidR="00BE2C31" w:rsidRPr="003214BC" w:rsidRDefault="00BE2C31" w:rsidP="00BF4DCD">
            <w:pPr>
              <w:jc w:val="center"/>
              <w:rPr>
                <w:rFonts w:ascii="Arial" w:hAnsi="Arial" w:cs="Arial"/>
                <w:sz w:val="18"/>
                <w:szCs w:val="18"/>
              </w:rPr>
            </w:pPr>
            <w:r w:rsidRPr="003214BC">
              <w:rPr>
                <w:rFonts w:ascii="Arial" w:hAnsi="Arial" w:cs="Arial"/>
                <w:sz w:val="18"/>
                <w:szCs w:val="18"/>
              </w:rPr>
              <w:t>Wartość wskaźnika planowana do osiągnięcia w ramach konkursu w podziale na lata</w:t>
            </w:r>
          </w:p>
        </w:tc>
        <w:tc>
          <w:tcPr>
            <w:tcW w:w="1356" w:type="pct"/>
            <w:gridSpan w:val="5"/>
            <w:vMerge w:val="restart"/>
            <w:tcBorders>
              <w:top w:val="single" w:sz="6" w:space="0" w:color="auto"/>
            </w:tcBorders>
            <w:shd w:val="clear" w:color="auto" w:fill="CCFFCC"/>
            <w:vAlign w:val="center"/>
          </w:tcPr>
          <w:p w:rsidR="00BE2C31" w:rsidRPr="003214BC" w:rsidRDefault="00BE2C31" w:rsidP="00BF4DCD">
            <w:pPr>
              <w:jc w:val="center"/>
              <w:rPr>
                <w:rFonts w:ascii="Arial" w:hAnsi="Arial" w:cs="Arial"/>
                <w:sz w:val="18"/>
                <w:szCs w:val="18"/>
              </w:rPr>
            </w:pPr>
            <w:r w:rsidRPr="003214BC">
              <w:rPr>
                <w:rFonts w:ascii="Arial" w:hAnsi="Arial" w:cs="Arial"/>
                <w:sz w:val="18"/>
                <w:szCs w:val="18"/>
              </w:rPr>
              <w:t>Wskaźnik realizujący ramy wykonania</w:t>
            </w:r>
          </w:p>
          <w:p w:rsidR="00BE2C31" w:rsidRPr="003214BC" w:rsidRDefault="00BE2C31" w:rsidP="00BF4DCD">
            <w:pPr>
              <w:jc w:val="center"/>
              <w:rPr>
                <w:rFonts w:ascii="Arial" w:hAnsi="Arial" w:cs="Arial"/>
                <w:sz w:val="18"/>
                <w:szCs w:val="18"/>
              </w:rPr>
            </w:pPr>
            <w:r w:rsidRPr="003214BC">
              <w:rPr>
                <w:rFonts w:ascii="Arial" w:hAnsi="Arial" w:cs="Arial"/>
                <w:sz w:val="18"/>
                <w:szCs w:val="18"/>
              </w:rPr>
              <w:t>T/N</w:t>
            </w:r>
          </w:p>
        </w:tc>
      </w:tr>
      <w:tr w:rsidR="00BE2C31" w:rsidRPr="003214BC" w:rsidTr="00BF4DCD">
        <w:trPr>
          <w:cantSplit/>
          <w:trHeight w:val="236"/>
        </w:trPr>
        <w:tc>
          <w:tcPr>
            <w:tcW w:w="1110" w:type="pct"/>
            <w:gridSpan w:val="2"/>
            <w:vMerge/>
            <w:tcBorders>
              <w:bottom w:val="single" w:sz="6" w:space="0" w:color="auto"/>
            </w:tcBorders>
            <w:shd w:val="clear" w:color="auto" w:fill="CCFFCC"/>
            <w:vAlign w:val="center"/>
          </w:tcPr>
          <w:p w:rsidR="00BE2C31" w:rsidRPr="003214BC" w:rsidRDefault="00BE2C31" w:rsidP="00BF4DCD">
            <w:pPr>
              <w:jc w:val="both"/>
              <w:rPr>
                <w:rFonts w:ascii="Arial" w:hAnsi="Arial" w:cs="Arial"/>
                <w:color w:val="FF0000"/>
                <w:sz w:val="18"/>
                <w:szCs w:val="18"/>
              </w:rPr>
            </w:pPr>
          </w:p>
        </w:tc>
        <w:tc>
          <w:tcPr>
            <w:tcW w:w="901" w:type="pct"/>
            <w:vMerge/>
            <w:tcBorders>
              <w:bottom w:val="single" w:sz="6" w:space="0" w:color="auto"/>
              <w:right w:val="single" w:sz="4" w:space="0" w:color="auto"/>
            </w:tcBorders>
            <w:shd w:val="clear" w:color="auto" w:fill="CCFFCC"/>
            <w:vAlign w:val="center"/>
          </w:tcPr>
          <w:p w:rsidR="00BE2C31" w:rsidRPr="003214BC" w:rsidRDefault="00BE2C31" w:rsidP="00BF4DCD">
            <w:pPr>
              <w:jc w:val="both"/>
              <w:rPr>
                <w:rFonts w:ascii="Arial" w:hAnsi="Arial" w:cs="Arial"/>
                <w:color w:val="FF0000"/>
                <w:sz w:val="18"/>
                <w:szCs w:val="18"/>
              </w:rPr>
            </w:pPr>
          </w:p>
        </w:tc>
        <w:tc>
          <w:tcPr>
            <w:tcW w:w="607" w:type="pct"/>
            <w:gridSpan w:val="2"/>
            <w:tcBorders>
              <w:top w:val="single" w:sz="4" w:space="0" w:color="auto"/>
              <w:left w:val="single" w:sz="4" w:space="0" w:color="auto"/>
              <w:bottom w:val="single" w:sz="4" w:space="0" w:color="auto"/>
              <w:right w:val="single" w:sz="4" w:space="0" w:color="auto"/>
            </w:tcBorders>
            <w:shd w:val="clear" w:color="auto" w:fill="CCFFCC"/>
            <w:vAlign w:val="center"/>
          </w:tcPr>
          <w:p w:rsidR="00BE2C31" w:rsidRPr="003214BC" w:rsidRDefault="00BE2C31" w:rsidP="00BF4DCD">
            <w:pPr>
              <w:jc w:val="center"/>
              <w:rPr>
                <w:rFonts w:ascii="Arial" w:hAnsi="Arial" w:cs="Arial"/>
                <w:sz w:val="18"/>
                <w:szCs w:val="18"/>
              </w:rPr>
            </w:pPr>
            <w:r w:rsidRPr="003214BC">
              <w:rPr>
                <w:rFonts w:ascii="Arial" w:hAnsi="Arial" w:cs="Arial"/>
                <w:sz w:val="18"/>
                <w:szCs w:val="18"/>
              </w:rPr>
              <w:t>Rok</w:t>
            </w:r>
          </w:p>
        </w:tc>
        <w:tc>
          <w:tcPr>
            <w:tcW w:w="1026" w:type="pct"/>
            <w:gridSpan w:val="5"/>
            <w:tcBorders>
              <w:top w:val="single" w:sz="4" w:space="0" w:color="auto"/>
              <w:left w:val="single" w:sz="4" w:space="0" w:color="auto"/>
              <w:bottom w:val="single" w:sz="4" w:space="0" w:color="auto"/>
              <w:right w:val="single" w:sz="4" w:space="0" w:color="auto"/>
            </w:tcBorders>
            <w:shd w:val="clear" w:color="auto" w:fill="CCFFCC"/>
            <w:vAlign w:val="center"/>
          </w:tcPr>
          <w:p w:rsidR="00BE2C31" w:rsidRPr="003214BC" w:rsidRDefault="00BE2C31" w:rsidP="00BF4DCD">
            <w:pPr>
              <w:jc w:val="center"/>
              <w:rPr>
                <w:rFonts w:ascii="Arial" w:hAnsi="Arial" w:cs="Arial"/>
                <w:sz w:val="18"/>
                <w:szCs w:val="18"/>
              </w:rPr>
            </w:pPr>
            <w:r w:rsidRPr="003214BC">
              <w:rPr>
                <w:rFonts w:ascii="Arial" w:hAnsi="Arial" w:cs="Arial"/>
                <w:sz w:val="18"/>
                <w:szCs w:val="18"/>
              </w:rPr>
              <w:t>Wartość</w:t>
            </w:r>
          </w:p>
        </w:tc>
        <w:tc>
          <w:tcPr>
            <w:tcW w:w="1356" w:type="pct"/>
            <w:gridSpan w:val="5"/>
            <w:vMerge/>
            <w:tcBorders>
              <w:left w:val="single" w:sz="4" w:space="0" w:color="auto"/>
              <w:bottom w:val="single" w:sz="6" w:space="0" w:color="auto"/>
            </w:tcBorders>
            <w:shd w:val="clear" w:color="auto" w:fill="CCFFCC"/>
            <w:vAlign w:val="center"/>
          </w:tcPr>
          <w:p w:rsidR="00BE2C31" w:rsidRPr="003214BC" w:rsidRDefault="00BE2C31" w:rsidP="00BF4DCD">
            <w:pPr>
              <w:jc w:val="both"/>
              <w:rPr>
                <w:rFonts w:ascii="Arial" w:hAnsi="Arial" w:cs="Arial"/>
                <w:color w:val="FF0000"/>
                <w:sz w:val="18"/>
                <w:szCs w:val="18"/>
              </w:rPr>
            </w:pPr>
          </w:p>
        </w:tc>
      </w:tr>
      <w:tr w:rsidR="00BE2C31" w:rsidRPr="003214BC" w:rsidTr="00BF4DCD">
        <w:trPr>
          <w:cantSplit/>
        </w:trPr>
        <w:tc>
          <w:tcPr>
            <w:tcW w:w="1110" w:type="pct"/>
            <w:gridSpan w:val="2"/>
            <w:tcBorders>
              <w:top w:val="single" w:sz="6" w:space="0" w:color="auto"/>
              <w:bottom w:val="single" w:sz="6" w:space="0" w:color="auto"/>
            </w:tcBorders>
            <w:vAlign w:val="center"/>
          </w:tcPr>
          <w:p w:rsidR="00BE2C31" w:rsidRPr="003214BC" w:rsidRDefault="003917CE" w:rsidP="00BE2C31">
            <w:pPr>
              <w:pStyle w:val="Akapitzlist"/>
              <w:numPr>
                <w:ilvl w:val="0"/>
                <w:numId w:val="2"/>
              </w:numPr>
              <w:ind w:left="194" w:hanging="194"/>
              <w:jc w:val="both"/>
              <w:rPr>
                <w:rFonts w:ascii="Arial" w:hAnsi="Arial" w:cs="Arial"/>
                <w:i/>
                <w:color w:val="D9D9D9" w:themeColor="background1" w:themeShade="D9"/>
                <w:sz w:val="18"/>
                <w:szCs w:val="18"/>
              </w:rPr>
            </w:pPr>
            <w:r w:rsidRPr="00BE2C31">
              <w:rPr>
                <w:rFonts w:ascii="Arial" w:hAnsi="Arial" w:cs="Arial"/>
                <w:iCs/>
                <w:color w:val="000000"/>
                <w:sz w:val="18"/>
                <w:szCs w:val="18"/>
              </w:rPr>
              <w:t>Liczba osób, które po opuszczeniu programu podjęły pracę lub k</w:t>
            </w:r>
            <w:r>
              <w:rPr>
                <w:rFonts w:ascii="Arial" w:hAnsi="Arial" w:cs="Arial"/>
                <w:iCs/>
                <w:color w:val="000000"/>
                <w:sz w:val="18"/>
                <w:szCs w:val="18"/>
              </w:rPr>
              <w:t>ontynuowały zatrudnienie</w:t>
            </w:r>
          </w:p>
        </w:tc>
        <w:tc>
          <w:tcPr>
            <w:tcW w:w="901" w:type="pct"/>
            <w:tcBorders>
              <w:top w:val="single" w:sz="6" w:space="0" w:color="auto"/>
              <w:bottom w:val="single" w:sz="6" w:space="0" w:color="auto"/>
            </w:tcBorders>
            <w:shd w:val="clear" w:color="auto" w:fill="FFFFFF" w:themeFill="background1"/>
            <w:vAlign w:val="center"/>
          </w:tcPr>
          <w:p w:rsidR="00BE2C31" w:rsidRPr="003214BC" w:rsidRDefault="00BE2C31" w:rsidP="00BF4DCD">
            <w:pPr>
              <w:jc w:val="center"/>
              <w:rPr>
                <w:rFonts w:ascii="Arial" w:hAnsi="Arial" w:cs="Arial"/>
                <w:sz w:val="18"/>
                <w:szCs w:val="18"/>
              </w:rPr>
            </w:pPr>
            <w:r w:rsidRPr="003214BC">
              <w:rPr>
                <w:rFonts w:ascii="Arial" w:hAnsi="Arial" w:cs="Arial"/>
                <w:sz w:val="18"/>
                <w:szCs w:val="18"/>
              </w:rPr>
              <w:t>%</w:t>
            </w:r>
          </w:p>
        </w:tc>
        <w:tc>
          <w:tcPr>
            <w:tcW w:w="607" w:type="pct"/>
            <w:gridSpan w:val="2"/>
            <w:tcBorders>
              <w:top w:val="single" w:sz="4" w:space="0" w:color="auto"/>
              <w:bottom w:val="single" w:sz="6" w:space="0" w:color="auto"/>
            </w:tcBorders>
            <w:vAlign w:val="center"/>
          </w:tcPr>
          <w:p w:rsidR="00BE2C31" w:rsidRPr="003214BC" w:rsidRDefault="00BE2C31" w:rsidP="00BF4DCD">
            <w:pPr>
              <w:jc w:val="center"/>
              <w:rPr>
                <w:rFonts w:ascii="Arial" w:hAnsi="Arial" w:cs="Arial"/>
                <w:sz w:val="18"/>
                <w:szCs w:val="18"/>
              </w:rPr>
            </w:pPr>
            <w:r w:rsidRPr="003214BC">
              <w:rPr>
                <w:rFonts w:ascii="Arial" w:hAnsi="Arial" w:cs="Arial"/>
                <w:sz w:val="18"/>
                <w:szCs w:val="18"/>
              </w:rPr>
              <w:t>2020</w:t>
            </w:r>
          </w:p>
        </w:tc>
        <w:tc>
          <w:tcPr>
            <w:tcW w:w="1026" w:type="pct"/>
            <w:gridSpan w:val="5"/>
            <w:tcBorders>
              <w:top w:val="single" w:sz="4" w:space="0" w:color="auto"/>
              <w:bottom w:val="single" w:sz="6" w:space="0" w:color="auto"/>
            </w:tcBorders>
            <w:vAlign w:val="center"/>
          </w:tcPr>
          <w:p w:rsidR="00BE2C31" w:rsidRPr="003214BC" w:rsidRDefault="00BE2C31" w:rsidP="00BF4DCD">
            <w:pPr>
              <w:jc w:val="center"/>
              <w:rPr>
                <w:rFonts w:ascii="Arial" w:hAnsi="Arial" w:cs="Arial"/>
                <w:sz w:val="18"/>
                <w:szCs w:val="18"/>
              </w:rPr>
            </w:pPr>
            <w:r w:rsidRPr="003214BC">
              <w:rPr>
                <w:rFonts w:ascii="Arial" w:hAnsi="Arial" w:cs="Arial"/>
                <w:sz w:val="18"/>
                <w:szCs w:val="18"/>
              </w:rPr>
              <w:t>60%</w:t>
            </w:r>
          </w:p>
        </w:tc>
        <w:tc>
          <w:tcPr>
            <w:tcW w:w="1356" w:type="pct"/>
            <w:gridSpan w:val="5"/>
            <w:tcBorders>
              <w:top w:val="single" w:sz="6" w:space="0" w:color="auto"/>
              <w:bottom w:val="single" w:sz="6" w:space="0" w:color="auto"/>
            </w:tcBorders>
            <w:shd w:val="clear" w:color="auto" w:fill="FFFFFF" w:themeFill="background1"/>
            <w:vAlign w:val="center"/>
          </w:tcPr>
          <w:p w:rsidR="00BE2C31" w:rsidRPr="003214BC" w:rsidRDefault="00BE2C31" w:rsidP="00BF4DCD">
            <w:pPr>
              <w:jc w:val="center"/>
              <w:rPr>
                <w:rFonts w:ascii="Arial" w:hAnsi="Arial" w:cs="Arial"/>
                <w:sz w:val="18"/>
                <w:szCs w:val="18"/>
              </w:rPr>
            </w:pPr>
            <w:r w:rsidRPr="003214BC">
              <w:rPr>
                <w:rFonts w:ascii="Arial" w:hAnsi="Arial" w:cs="Arial"/>
                <w:sz w:val="18"/>
                <w:szCs w:val="18"/>
              </w:rPr>
              <w:t>N</w:t>
            </w:r>
          </w:p>
        </w:tc>
      </w:tr>
      <w:tr w:rsidR="00BE2C31" w:rsidRPr="004E7F01" w:rsidTr="00BF4DCD">
        <w:trPr>
          <w:cantSplit/>
        </w:trPr>
        <w:tc>
          <w:tcPr>
            <w:tcW w:w="1110" w:type="pct"/>
            <w:gridSpan w:val="2"/>
            <w:tcBorders>
              <w:top w:val="single" w:sz="6" w:space="0" w:color="auto"/>
              <w:bottom w:val="single" w:sz="6" w:space="0" w:color="auto"/>
            </w:tcBorders>
            <w:vAlign w:val="center"/>
          </w:tcPr>
          <w:p w:rsidR="00BE2C31" w:rsidRPr="00BE2C31" w:rsidRDefault="003917CE" w:rsidP="00BE2C31">
            <w:pPr>
              <w:pStyle w:val="Akapitzlist"/>
              <w:numPr>
                <w:ilvl w:val="0"/>
                <w:numId w:val="2"/>
              </w:numPr>
              <w:ind w:left="194" w:hanging="194"/>
              <w:rPr>
                <w:rFonts w:ascii="Arial" w:hAnsi="Arial" w:cs="Arial"/>
                <w:iCs/>
                <w:color w:val="000000"/>
                <w:sz w:val="18"/>
                <w:szCs w:val="18"/>
              </w:rPr>
            </w:pPr>
            <w:r w:rsidRPr="003214BC">
              <w:rPr>
                <w:rFonts w:ascii="Arial" w:hAnsi="Arial" w:cs="Arial"/>
                <w:iCs/>
                <w:color w:val="000000"/>
                <w:sz w:val="18"/>
                <w:szCs w:val="18"/>
              </w:rPr>
              <w:t>Liczba osób objętych programem zdrowotnym dzięki EFS</w:t>
            </w:r>
          </w:p>
        </w:tc>
        <w:tc>
          <w:tcPr>
            <w:tcW w:w="901" w:type="pct"/>
            <w:tcBorders>
              <w:top w:val="single" w:sz="6" w:space="0" w:color="auto"/>
              <w:bottom w:val="single" w:sz="6" w:space="0" w:color="auto"/>
            </w:tcBorders>
            <w:shd w:val="clear" w:color="auto" w:fill="FFFFFF" w:themeFill="background1"/>
            <w:vAlign w:val="center"/>
          </w:tcPr>
          <w:p w:rsidR="00BE2C31" w:rsidRPr="003214BC" w:rsidDel="00B82C1F" w:rsidRDefault="00BE2C31" w:rsidP="00BF4DCD">
            <w:pPr>
              <w:jc w:val="center"/>
              <w:rPr>
                <w:rFonts w:ascii="Arial" w:hAnsi="Arial" w:cs="Arial"/>
                <w:sz w:val="18"/>
                <w:szCs w:val="18"/>
              </w:rPr>
            </w:pPr>
            <w:r w:rsidRPr="003214BC">
              <w:rPr>
                <w:rFonts w:ascii="Arial" w:hAnsi="Arial" w:cs="Arial"/>
                <w:sz w:val="18"/>
                <w:szCs w:val="18"/>
              </w:rPr>
              <w:t xml:space="preserve">osoby </w:t>
            </w:r>
          </w:p>
        </w:tc>
        <w:tc>
          <w:tcPr>
            <w:tcW w:w="607" w:type="pct"/>
            <w:gridSpan w:val="2"/>
            <w:tcBorders>
              <w:top w:val="single" w:sz="4" w:space="0" w:color="auto"/>
              <w:bottom w:val="single" w:sz="6" w:space="0" w:color="auto"/>
            </w:tcBorders>
            <w:vAlign w:val="center"/>
          </w:tcPr>
          <w:p w:rsidR="00BE2C31" w:rsidRPr="003214BC" w:rsidRDefault="00BE2C31" w:rsidP="00BF4DCD">
            <w:pPr>
              <w:jc w:val="center"/>
              <w:rPr>
                <w:rFonts w:ascii="Arial" w:hAnsi="Arial" w:cs="Arial"/>
                <w:sz w:val="18"/>
                <w:szCs w:val="18"/>
              </w:rPr>
            </w:pPr>
            <w:r w:rsidRPr="003214BC">
              <w:rPr>
                <w:rFonts w:ascii="Arial" w:hAnsi="Arial" w:cs="Arial"/>
                <w:sz w:val="18"/>
                <w:szCs w:val="18"/>
              </w:rPr>
              <w:t>2020</w:t>
            </w:r>
          </w:p>
        </w:tc>
        <w:tc>
          <w:tcPr>
            <w:tcW w:w="1026" w:type="pct"/>
            <w:gridSpan w:val="5"/>
            <w:tcBorders>
              <w:top w:val="single" w:sz="4" w:space="0" w:color="auto"/>
              <w:bottom w:val="single" w:sz="6" w:space="0" w:color="auto"/>
            </w:tcBorders>
            <w:vAlign w:val="center"/>
          </w:tcPr>
          <w:p w:rsidR="00BE2C31" w:rsidRPr="003214BC" w:rsidRDefault="008A5451" w:rsidP="00BF4DCD">
            <w:pPr>
              <w:jc w:val="center"/>
              <w:rPr>
                <w:rFonts w:ascii="Arial" w:hAnsi="Arial" w:cs="Arial"/>
                <w:sz w:val="18"/>
                <w:szCs w:val="18"/>
              </w:rPr>
            </w:pPr>
            <w:r>
              <w:rPr>
                <w:rFonts w:ascii="Arial" w:hAnsi="Arial" w:cs="Arial"/>
                <w:sz w:val="18"/>
                <w:szCs w:val="18"/>
              </w:rPr>
              <w:t>500</w:t>
            </w:r>
          </w:p>
        </w:tc>
        <w:tc>
          <w:tcPr>
            <w:tcW w:w="1356" w:type="pct"/>
            <w:gridSpan w:val="5"/>
            <w:tcBorders>
              <w:top w:val="single" w:sz="6" w:space="0" w:color="auto"/>
              <w:bottom w:val="single" w:sz="6" w:space="0" w:color="auto"/>
            </w:tcBorders>
            <w:shd w:val="clear" w:color="auto" w:fill="FFFFFF" w:themeFill="background1"/>
            <w:vAlign w:val="center"/>
          </w:tcPr>
          <w:p w:rsidR="00BE2C31" w:rsidRPr="004E7F01" w:rsidRDefault="00BE2C31" w:rsidP="00BF4DCD">
            <w:pPr>
              <w:jc w:val="center"/>
              <w:rPr>
                <w:rFonts w:ascii="Arial" w:hAnsi="Arial" w:cs="Arial"/>
                <w:sz w:val="18"/>
                <w:szCs w:val="18"/>
              </w:rPr>
            </w:pPr>
            <w:r w:rsidRPr="003214BC">
              <w:rPr>
                <w:rFonts w:ascii="Arial" w:hAnsi="Arial" w:cs="Arial"/>
                <w:sz w:val="18"/>
                <w:szCs w:val="18"/>
              </w:rPr>
              <w:t>N</w:t>
            </w:r>
          </w:p>
        </w:tc>
      </w:tr>
    </w:tbl>
    <w:p w:rsidR="00BE2C31" w:rsidRPr="004E7F01" w:rsidRDefault="00BE2C31" w:rsidP="00BE2C31">
      <w:pPr>
        <w:spacing w:after="200" w:line="276" w:lineRule="auto"/>
        <w:contextualSpacing/>
        <w:jc w:val="both"/>
        <w:rPr>
          <w:rFonts w:ascii="Arial" w:hAnsi="Arial" w:cs="Arial"/>
          <w:sz w:val="18"/>
          <w:szCs w:val="18"/>
        </w:rPr>
      </w:pPr>
    </w:p>
    <w:p w:rsidR="00BE2C31" w:rsidRPr="004E7F01" w:rsidRDefault="00BE2C31" w:rsidP="00BE2C31">
      <w:pPr>
        <w:spacing w:after="200" w:line="276" w:lineRule="auto"/>
        <w:contextualSpacing/>
        <w:jc w:val="both"/>
        <w:rPr>
          <w:rFonts w:ascii="Arial" w:hAnsi="Arial" w:cs="Arial"/>
          <w:b/>
          <w:sz w:val="18"/>
          <w:szCs w:val="18"/>
        </w:rPr>
      </w:pPr>
    </w:p>
    <w:p w:rsidR="00BE2C31" w:rsidRPr="004E7F01" w:rsidRDefault="00BE2C31" w:rsidP="00BE2C31">
      <w:pPr>
        <w:pBdr>
          <w:between w:val="single" w:sz="4" w:space="1" w:color="auto"/>
        </w:pBdr>
        <w:jc w:val="both"/>
        <w:rPr>
          <w:rFonts w:ascii="Arial" w:hAnsi="Arial" w:cs="Arial"/>
          <w:sz w:val="18"/>
          <w:szCs w:val="18"/>
        </w:rPr>
      </w:pPr>
    </w:p>
    <w:p w:rsidR="00BE2C31" w:rsidRDefault="00BE2C31" w:rsidP="00BE2C31"/>
    <w:p w:rsidR="00BE2C31" w:rsidRDefault="00BE2C31" w:rsidP="00BE2C31"/>
    <w:p w:rsidR="0052688C" w:rsidRDefault="0052688C"/>
    <w:sectPr w:rsidR="0052688C" w:rsidSect="00385EC7">
      <w:footerReference w:type="default" r:id="rId9"/>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03AA" w:rsidRDefault="001203AA" w:rsidP="00D73C80">
      <w:pPr>
        <w:spacing w:after="0" w:line="240" w:lineRule="auto"/>
      </w:pPr>
      <w:r>
        <w:separator/>
      </w:r>
    </w:p>
  </w:endnote>
  <w:endnote w:type="continuationSeparator" w:id="0">
    <w:p w:rsidR="001203AA" w:rsidRDefault="001203AA" w:rsidP="00D73C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081" w:rsidRDefault="00D31BC5">
    <w:pPr>
      <w:pStyle w:val="Stopka"/>
    </w:pPr>
    <w:r w:rsidRPr="00CA22A4">
      <w:rPr>
        <w:rFonts w:ascii="Arial" w:hAnsi="Arial"/>
        <w:noProof/>
        <w:sz w:val="20"/>
      </w:rPr>
      <w:drawing>
        <wp:inline distT="0" distB="0" distL="0" distR="0">
          <wp:extent cx="5760720" cy="628015"/>
          <wp:effectExtent l="0" t="0" r="0" b="635"/>
          <wp:docPr id="1"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28015"/>
                  </a:xfrm>
                  <a:prstGeom prst="rect">
                    <a:avLst/>
                  </a:prstGeom>
                  <a:noFill/>
                </pic:spPr>
              </pic:pic>
            </a:graphicData>
          </a:graphic>
        </wp:inline>
      </w:drawing>
    </w:r>
    <w:r>
      <w:ptab w:relativeTo="margin" w:alignment="center"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03AA" w:rsidRDefault="001203AA" w:rsidP="00D73C80">
      <w:pPr>
        <w:spacing w:after="0" w:line="240" w:lineRule="auto"/>
      </w:pPr>
      <w:r>
        <w:separator/>
      </w:r>
    </w:p>
  </w:footnote>
  <w:footnote w:type="continuationSeparator" w:id="0">
    <w:p w:rsidR="001203AA" w:rsidRDefault="001203AA" w:rsidP="00D73C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56254"/>
    <w:multiLevelType w:val="hybridMultilevel"/>
    <w:tmpl w:val="1FAEBC04"/>
    <w:lvl w:ilvl="0" w:tplc="B7747BAE">
      <w:start w:val="1"/>
      <w:numFmt w:val="decimal"/>
      <w:lvlText w:val="%1."/>
      <w:lvlJc w:val="left"/>
      <w:pPr>
        <w:ind w:left="720" w:hanging="360"/>
      </w:pPr>
      <w:rPr>
        <w:rFonts w:eastAsia="Times New Roman" w:hint="default"/>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225710D2"/>
    <w:multiLevelType w:val="hybridMultilevel"/>
    <w:tmpl w:val="6804E690"/>
    <w:lvl w:ilvl="0" w:tplc="0415000F">
      <w:start w:val="1"/>
      <w:numFmt w:val="decimal"/>
      <w:lvlText w:val="%1."/>
      <w:lvlJc w:val="left"/>
      <w:pPr>
        <w:ind w:left="720" w:hanging="360"/>
      </w:pPr>
      <w:rPr>
        <w:rFonts w:hint="default"/>
      </w:rPr>
    </w:lvl>
    <w:lvl w:ilvl="1" w:tplc="D20483EE">
      <w:numFmt w:val="bullet"/>
      <w:lvlText w:val="•"/>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31570DB0"/>
    <w:multiLevelType w:val="hybridMultilevel"/>
    <w:tmpl w:val="6804E690"/>
    <w:lvl w:ilvl="0" w:tplc="0415000F">
      <w:start w:val="1"/>
      <w:numFmt w:val="decimal"/>
      <w:lvlText w:val="%1."/>
      <w:lvlJc w:val="left"/>
      <w:pPr>
        <w:ind w:left="720" w:hanging="360"/>
      </w:pPr>
      <w:rPr>
        <w:rFonts w:hint="default"/>
      </w:rPr>
    </w:lvl>
    <w:lvl w:ilvl="1" w:tplc="D20483EE">
      <w:numFmt w:val="bullet"/>
      <w:lvlText w:val="•"/>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31820AE4"/>
    <w:multiLevelType w:val="hybridMultilevel"/>
    <w:tmpl w:val="396426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40997BD4"/>
    <w:multiLevelType w:val="hybridMultilevel"/>
    <w:tmpl w:val="2DBE625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40F00507"/>
    <w:multiLevelType w:val="hybridMultilevel"/>
    <w:tmpl w:val="1FAEBC04"/>
    <w:lvl w:ilvl="0" w:tplc="B7747BAE">
      <w:start w:val="1"/>
      <w:numFmt w:val="decimal"/>
      <w:lvlText w:val="%1."/>
      <w:lvlJc w:val="left"/>
      <w:pPr>
        <w:ind w:left="720" w:hanging="360"/>
      </w:pPr>
      <w:rPr>
        <w:rFonts w:eastAsia="Times New Roman" w:hint="default"/>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42545B62"/>
    <w:multiLevelType w:val="hybridMultilevel"/>
    <w:tmpl w:val="6804E690"/>
    <w:lvl w:ilvl="0" w:tplc="0415000F">
      <w:start w:val="1"/>
      <w:numFmt w:val="decimal"/>
      <w:lvlText w:val="%1."/>
      <w:lvlJc w:val="left"/>
      <w:pPr>
        <w:ind w:left="720" w:hanging="360"/>
      </w:pPr>
      <w:rPr>
        <w:rFonts w:hint="default"/>
      </w:rPr>
    </w:lvl>
    <w:lvl w:ilvl="1" w:tplc="D20483EE">
      <w:numFmt w:val="bullet"/>
      <w:lvlText w:val="•"/>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57B04127"/>
    <w:multiLevelType w:val="hybridMultilevel"/>
    <w:tmpl w:val="51443750"/>
    <w:lvl w:ilvl="0" w:tplc="815078E0">
      <w:start w:val="1"/>
      <w:numFmt w:val="decimal"/>
      <w:lvlText w:val="%1."/>
      <w:lvlJc w:val="left"/>
      <w:pPr>
        <w:ind w:left="720" w:hanging="360"/>
      </w:pPr>
      <w:rPr>
        <w:rFonts w:hint="default"/>
        <w:color w:val="auto"/>
      </w:rPr>
    </w:lvl>
    <w:lvl w:ilvl="1" w:tplc="D20483EE">
      <w:numFmt w:val="bullet"/>
      <w:lvlText w:val="•"/>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CE932E3"/>
    <w:multiLevelType w:val="hybridMultilevel"/>
    <w:tmpl w:val="B002DAB6"/>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5D4314E1"/>
    <w:multiLevelType w:val="hybridMultilevel"/>
    <w:tmpl w:val="6804E690"/>
    <w:lvl w:ilvl="0" w:tplc="0415000F">
      <w:start w:val="1"/>
      <w:numFmt w:val="decimal"/>
      <w:lvlText w:val="%1."/>
      <w:lvlJc w:val="left"/>
      <w:pPr>
        <w:ind w:left="720" w:hanging="360"/>
      </w:pPr>
      <w:rPr>
        <w:rFonts w:hint="default"/>
      </w:rPr>
    </w:lvl>
    <w:lvl w:ilvl="1" w:tplc="D20483EE">
      <w:numFmt w:val="bullet"/>
      <w:lvlText w:val="•"/>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5FE0703C"/>
    <w:multiLevelType w:val="hybridMultilevel"/>
    <w:tmpl w:val="D95AF23C"/>
    <w:lvl w:ilvl="0" w:tplc="AB7AD5F6">
      <w:start w:val="1"/>
      <w:numFmt w:val="bullet"/>
      <w:lvlText w:val=""/>
      <w:lvlJc w:val="left"/>
      <w:pPr>
        <w:ind w:left="1440" w:hanging="360"/>
      </w:pPr>
      <w:rPr>
        <w:rFonts w:ascii="Symbol" w:hAnsi="Symbol" w:hint="default"/>
      </w:rPr>
    </w:lvl>
    <w:lvl w:ilvl="1" w:tplc="AB7AD5F6">
      <w:start w:val="1"/>
      <w:numFmt w:val="bullet"/>
      <w:lvlText w:val=""/>
      <w:lvlJc w:val="left"/>
      <w:pPr>
        <w:ind w:left="2160" w:hanging="360"/>
      </w:pPr>
      <w:rPr>
        <w:rFonts w:ascii="Symbol" w:hAnsi="Symbol"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nsid w:val="6C6F2B4D"/>
    <w:multiLevelType w:val="hybridMultilevel"/>
    <w:tmpl w:val="DD6E7768"/>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795E6044"/>
    <w:multiLevelType w:val="hybridMultilevel"/>
    <w:tmpl w:val="B2366CDC"/>
    <w:lvl w:ilvl="0" w:tplc="AB7AD5F6">
      <w:start w:val="1"/>
      <w:numFmt w:val="bullet"/>
      <w:lvlText w:val=""/>
      <w:lvlJc w:val="left"/>
      <w:pPr>
        <w:ind w:left="1440" w:hanging="360"/>
      </w:pPr>
      <w:rPr>
        <w:rFonts w:ascii="Symbol" w:hAnsi="Symbol" w:hint="default"/>
      </w:rPr>
    </w:lvl>
    <w:lvl w:ilvl="1" w:tplc="AB7AD5F6">
      <w:start w:val="1"/>
      <w:numFmt w:val="bullet"/>
      <w:lvlText w:val=""/>
      <w:lvlJc w:val="left"/>
      <w:pPr>
        <w:ind w:left="2160" w:hanging="360"/>
      </w:pPr>
      <w:rPr>
        <w:rFonts w:ascii="Symbol" w:hAnsi="Symbol"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nsid w:val="798D6AD4"/>
    <w:multiLevelType w:val="hybridMultilevel"/>
    <w:tmpl w:val="23D296EA"/>
    <w:lvl w:ilvl="0" w:tplc="AB7AD5F6">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nsid w:val="7B0C406A"/>
    <w:multiLevelType w:val="hybridMultilevel"/>
    <w:tmpl w:val="6804E690"/>
    <w:lvl w:ilvl="0" w:tplc="0415000F">
      <w:start w:val="1"/>
      <w:numFmt w:val="decimal"/>
      <w:lvlText w:val="%1."/>
      <w:lvlJc w:val="left"/>
      <w:pPr>
        <w:ind w:left="720" w:hanging="360"/>
      </w:pPr>
      <w:rPr>
        <w:rFonts w:hint="default"/>
      </w:rPr>
    </w:lvl>
    <w:lvl w:ilvl="1" w:tplc="D20483EE">
      <w:numFmt w:val="bullet"/>
      <w:lvlText w:val="•"/>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0"/>
  </w:num>
  <w:num w:numId="3">
    <w:abstractNumId w:val="3"/>
  </w:num>
  <w:num w:numId="4">
    <w:abstractNumId w:val="4"/>
  </w:num>
  <w:num w:numId="5">
    <w:abstractNumId w:val="7"/>
  </w:num>
  <w:num w:numId="6">
    <w:abstractNumId w:val="8"/>
  </w:num>
  <w:num w:numId="7">
    <w:abstractNumId w:val="10"/>
  </w:num>
  <w:num w:numId="8">
    <w:abstractNumId w:val="2"/>
  </w:num>
  <w:num w:numId="9">
    <w:abstractNumId w:val="6"/>
  </w:num>
  <w:num w:numId="10">
    <w:abstractNumId w:val="9"/>
  </w:num>
  <w:num w:numId="11">
    <w:abstractNumId w:val="5"/>
  </w:num>
  <w:num w:numId="12">
    <w:abstractNumId w:val="14"/>
  </w:num>
  <w:num w:numId="13">
    <w:abstractNumId w:val="13"/>
  </w:num>
  <w:num w:numId="14">
    <w:abstractNumId w:val="12"/>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C31"/>
    <w:rsid w:val="00011B44"/>
    <w:rsid w:val="000A131F"/>
    <w:rsid w:val="000A13AF"/>
    <w:rsid w:val="000A44B5"/>
    <w:rsid w:val="001203AA"/>
    <w:rsid w:val="00167B50"/>
    <w:rsid w:val="00185C07"/>
    <w:rsid w:val="001D7CCD"/>
    <w:rsid w:val="00204782"/>
    <w:rsid w:val="0025040B"/>
    <w:rsid w:val="00297F25"/>
    <w:rsid w:val="003917CE"/>
    <w:rsid w:val="004219AF"/>
    <w:rsid w:val="004315FE"/>
    <w:rsid w:val="004D3DDC"/>
    <w:rsid w:val="00506283"/>
    <w:rsid w:val="0052688C"/>
    <w:rsid w:val="0053342A"/>
    <w:rsid w:val="00540171"/>
    <w:rsid w:val="00547DD0"/>
    <w:rsid w:val="006843D5"/>
    <w:rsid w:val="006C2322"/>
    <w:rsid w:val="0073374A"/>
    <w:rsid w:val="007F66BA"/>
    <w:rsid w:val="008368E6"/>
    <w:rsid w:val="008A5451"/>
    <w:rsid w:val="008D33FD"/>
    <w:rsid w:val="00954061"/>
    <w:rsid w:val="009C09EE"/>
    <w:rsid w:val="00A905F1"/>
    <w:rsid w:val="00A95879"/>
    <w:rsid w:val="00AC6519"/>
    <w:rsid w:val="00BB145B"/>
    <w:rsid w:val="00BE2C31"/>
    <w:rsid w:val="00BF6801"/>
    <w:rsid w:val="00C50E9A"/>
    <w:rsid w:val="00C5773B"/>
    <w:rsid w:val="00C87496"/>
    <w:rsid w:val="00CD4283"/>
    <w:rsid w:val="00CE067F"/>
    <w:rsid w:val="00D278D4"/>
    <w:rsid w:val="00D31BC5"/>
    <w:rsid w:val="00D73C80"/>
    <w:rsid w:val="00DF0F93"/>
    <w:rsid w:val="00E61026"/>
    <w:rsid w:val="00F45903"/>
    <w:rsid w:val="00FA3E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E2C31"/>
  </w:style>
  <w:style w:type="paragraph" w:styleId="Nagwek2">
    <w:name w:val="heading 2"/>
    <w:basedOn w:val="Normalny"/>
    <w:next w:val="Normalny"/>
    <w:link w:val="Nagwek2Znak"/>
    <w:semiHidden/>
    <w:unhideWhenUsed/>
    <w:qFormat/>
    <w:rsid w:val="00E61026"/>
    <w:pPr>
      <w:spacing w:after="0" w:line="276" w:lineRule="auto"/>
      <w:outlineLvl w:val="1"/>
    </w:pPr>
    <w:rPr>
      <w:rFonts w:ascii="Arial" w:eastAsia="Times New Roman" w:hAnsi="Arial" w:cs="Arial"/>
      <w:sz w:val="18"/>
      <w:szCs w:val="1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BE2C31"/>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BE2C31"/>
    <w:rPr>
      <w:rFonts w:ascii="Times New Roman" w:eastAsia="Times New Roman" w:hAnsi="Times New Roman" w:cs="Times New Roman"/>
      <w:sz w:val="24"/>
      <w:szCs w:val="24"/>
      <w:lang w:eastAsia="pl-PL"/>
    </w:rPr>
  </w:style>
  <w:style w:type="paragraph" w:styleId="Akapitzlist">
    <w:name w:val="List Paragraph"/>
    <w:aliases w:val="Numerowanie,List Paragraph"/>
    <w:basedOn w:val="Normalny"/>
    <w:link w:val="AkapitzlistZnak"/>
    <w:uiPriority w:val="34"/>
    <w:qFormat/>
    <w:rsid w:val="00BE2C31"/>
    <w:pPr>
      <w:autoSpaceDE w:val="0"/>
      <w:autoSpaceDN w:val="0"/>
      <w:spacing w:after="0" w:line="240" w:lineRule="auto"/>
      <w:ind w:left="708"/>
    </w:pPr>
    <w:rPr>
      <w:rFonts w:ascii="Times New Roman" w:eastAsia="Times New Roman" w:hAnsi="Times New Roman" w:cs="Times New Roman"/>
      <w:sz w:val="20"/>
      <w:szCs w:val="24"/>
      <w:lang w:eastAsia="pl-PL"/>
    </w:rPr>
  </w:style>
  <w:style w:type="paragraph" w:customStyle="1" w:styleId="Default">
    <w:name w:val="Default"/>
    <w:rsid w:val="00BE2C31"/>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Numerowanie Znak,List Paragraph Znak"/>
    <w:link w:val="Akapitzlist"/>
    <w:uiPriority w:val="34"/>
    <w:locked/>
    <w:rsid w:val="00BE2C31"/>
    <w:rPr>
      <w:rFonts w:ascii="Times New Roman" w:eastAsia="Times New Roman" w:hAnsi="Times New Roman" w:cs="Times New Roman"/>
      <w:sz w:val="20"/>
      <w:szCs w:val="24"/>
      <w:lang w:eastAsia="pl-PL"/>
    </w:rPr>
  </w:style>
  <w:style w:type="character" w:styleId="Hipercze">
    <w:name w:val="Hyperlink"/>
    <w:basedOn w:val="Domylnaczcionkaakapitu"/>
    <w:uiPriority w:val="99"/>
    <w:unhideWhenUsed/>
    <w:rsid w:val="00BE2C31"/>
    <w:rPr>
      <w:color w:val="0563C1" w:themeColor="hyperlink"/>
      <w:u w:val="single"/>
    </w:rPr>
  </w:style>
  <w:style w:type="character" w:customStyle="1" w:styleId="Nagwek2Znak">
    <w:name w:val="Nagłówek 2 Znak"/>
    <w:basedOn w:val="Domylnaczcionkaakapitu"/>
    <w:link w:val="Nagwek2"/>
    <w:semiHidden/>
    <w:rsid w:val="00E61026"/>
    <w:rPr>
      <w:rFonts w:ascii="Arial" w:eastAsia="Times New Roman" w:hAnsi="Arial" w:cs="Arial"/>
      <w:sz w:val="18"/>
      <w:szCs w:val="18"/>
      <w:lang w:eastAsia="pl-PL"/>
    </w:rPr>
  </w:style>
  <w:style w:type="paragraph" w:styleId="Tekstkomentarza">
    <w:name w:val="annotation text"/>
    <w:basedOn w:val="Normalny"/>
    <w:link w:val="TekstkomentarzaZnak"/>
    <w:uiPriority w:val="99"/>
    <w:semiHidden/>
    <w:unhideWhenUsed/>
    <w:rsid w:val="00E6102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E61026"/>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E61026"/>
    <w:rPr>
      <w:sz w:val="16"/>
      <w:szCs w:val="16"/>
    </w:rPr>
  </w:style>
  <w:style w:type="paragraph" w:styleId="Tekstdymka">
    <w:name w:val="Balloon Text"/>
    <w:basedOn w:val="Normalny"/>
    <w:link w:val="TekstdymkaZnak"/>
    <w:uiPriority w:val="99"/>
    <w:semiHidden/>
    <w:unhideWhenUsed/>
    <w:rsid w:val="003917C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917CE"/>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E2C31"/>
  </w:style>
  <w:style w:type="paragraph" w:styleId="Nagwek2">
    <w:name w:val="heading 2"/>
    <w:basedOn w:val="Normalny"/>
    <w:next w:val="Normalny"/>
    <w:link w:val="Nagwek2Znak"/>
    <w:semiHidden/>
    <w:unhideWhenUsed/>
    <w:qFormat/>
    <w:rsid w:val="00E61026"/>
    <w:pPr>
      <w:spacing w:after="0" w:line="276" w:lineRule="auto"/>
      <w:outlineLvl w:val="1"/>
    </w:pPr>
    <w:rPr>
      <w:rFonts w:ascii="Arial" w:eastAsia="Times New Roman" w:hAnsi="Arial" w:cs="Arial"/>
      <w:sz w:val="18"/>
      <w:szCs w:val="1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BE2C31"/>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BE2C31"/>
    <w:rPr>
      <w:rFonts w:ascii="Times New Roman" w:eastAsia="Times New Roman" w:hAnsi="Times New Roman" w:cs="Times New Roman"/>
      <w:sz w:val="24"/>
      <w:szCs w:val="24"/>
      <w:lang w:eastAsia="pl-PL"/>
    </w:rPr>
  </w:style>
  <w:style w:type="paragraph" w:styleId="Akapitzlist">
    <w:name w:val="List Paragraph"/>
    <w:aliases w:val="Numerowanie,List Paragraph"/>
    <w:basedOn w:val="Normalny"/>
    <w:link w:val="AkapitzlistZnak"/>
    <w:uiPriority w:val="34"/>
    <w:qFormat/>
    <w:rsid w:val="00BE2C31"/>
    <w:pPr>
      <w:autoSpaceDE w:val="0"/>
      <w:autoSpaceDN w:val="0"/>
      <w:spacing w:after="0" w:line="240" w:lineRule="auto"/>
      <w:ind w:left="708"/>
    </w:pPr>
    <w:rPr>
      <w:rFonts w:ascii="Times New Roman" w:eastAsia="Times New Roman" w:hAnsi="Times New Roman" w:cs="Times New Roman"/>
      <w:sz w:val="20"/>
      <w:szCs w:val="24"/>
      <w:lang w:eastAsia="pl-PL"/>
    </w:rPr>
  </w:style>
  <w:style w:type="paragraph" w:customStyle="1" w:styleId="Default">
    <w:name w:val="Default"/>
    <w:rsid w:val="00BE2C31"/>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Numerowanie Znak,List Paragraph Znak"/>
    <w:link w:val="Akapitzlist"/>
    <w:uiPriority w:val="34"/>
    <w:locked/>
    <w:rsid w:val="00BE2C31"/>
    <w:rPr>
      <w:rFonts w:ascii="Times New Roman" w:eastAsia="Times New Roman" w:hAnsi="Times New Roman" w:cs="Times New Roman"/>
      <w:sz w:val="20"/>
      <w:szCs w:val="24"/>
      <w:lang w:eastAsia="pl-PL"/>
    </w:rPr>
  </w:style>
  <w:style w:type="character" w:styleId="Hipercze">
    <w:name w:val="Hyperlink"/>
    <w:basedOn w:val="Domylnaczcionkaakapitu"/>
    <w:uiPriority w:val="99"/>
    <w:unhideWhenUsed/>
    <w:rsid w:val="00BE2C31"/>
    <w:rPr>
      <w:color w:val="0563C1" w:themeColor="hyperlink"/>
      <w:u w:val="single"/>
    </w:rPr>
  </w:style>
  <w:style w:type="character" w:customStyle="1" w:styleId="Nagwek2Znak">
    <w:name w:val="Nagłówek 2 Znak"/>
    <w:basedOn w:val="Domylnaczcionkaakapitu"/>
    <w:link w:val="Nagwek2"/>
    <w:semiHidden/>
    <w:rsid w:val="00E61026"/>
    <w:rPr>
      <w:rFonts w:ascii="Arial" w:eastAsia="Times New Roman" w:hAnsi="Arial" w:cs="Arial"/>
      <w:sz w:val="18"/>
      <w:szCs w:val="18"/>
      <w:lang w:eastAsia="pl-PL"/>
    </w:rPr>
  </w:style>
  <w:style w:type="paragraph" w:styleId="Tekstkomentarza">
    <w:name w:val="annotation text"/>
    <w:basedOn w:val="Normalny"/>
    <w:link w:val="TekstkomentarzaZnak"/>
    <w:uiPriority w:val="99"/>
    <w:semiHidden/>
    <w:unhideWhenUsed/>
    <w:rsid w:val="00E6102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E61026"/>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E61026"/>
    <w:rPr>
      <w:sz w:val="16"/>
      <w:szCs w:val="16"/>
    </w:rPr>
  </w:style>
  <w:style w:type="paragraph" w:styleId="Tekstdymka">
    <w:name w:val="Balloon Text"/>
    <w:basedOn w:val="Normalny"/>
    <w:link w:val="TekstdymkaZnak"/>
    <w:uiPriority w:val="99"/>
    <w:semiHidden/>
    <w:unhideWhenUsed/>
    <w:rsid w:val="003917C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917C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0199853">
      <w:bodyDiv w:val="1"/>
      <w:marLeft w:val="0"/>
      <w:marRight w:val="0"/>
      <w:marTop w:val="0"/>
      <w:marBottom w:val="0"/>
      <w:divBdr>
        <w:top w:val="none" w:sz="0" w:space="0" w:color="auto"/>
        <w:left w:val="none" w:sz="0" w:space="0" w:color="auto"/>
        <w:bottom w:val="none" w:sz="0" w:space="0" w:color="auto"/>
        <w:right w:val="none" w:sz="0" w:space="0" w:color="auto"/>
      </w:divBdr>
    </w:div>
    <w:div w:id="1124159817">
      <w:bodyDiv w:val="1"/>
      <w:marLeft w:val="0"/>
      <w:marRight w:val="0"/>
      <w:marTop w:val="0"/>
      <w:marBottom w:val="0"/>
      <w:divBdr>
        <w:top w:val="none" w:sz="0" w:space="0" w:color="auto"/>
        <w:left w:val="none" w:sz="0" w:space="0" w:color="auto"/>
        <w:bottom w:val="none" w:sz="0" w:space="0" w:color="auto"/>
        <w:right w:val="none" w:sz="0" w:space="0" w:color="auto"/>
      </w:divBdr>
    </w:div>
    <w:div w:id="1799763543">
      <w:bodyDiv w:val="1"/>
      <w:marLeft w:val="0"/>
      <w:marRight w:val="0"/>
      <w:marTop w:val="0"/>
      <w:marBottom w:val="0"/>
      <w:divBdr>
        <w:top w:val="none" w:sz="0" w:space="0" w:color="auto"/>
        <w:left w:val="none" w:sz="0" w:space="0" w:color="auto"/>
        <w:bottom w:val="none" w:sz="0" w:space="0" w:color="auto"/>
        <w:right w:val="none" w:sz="0" w:space="0" w:color="auto"/>
      </w:divBdr>
    </w:div>
    <w:div w:id="1809125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fz.gov.pl/o-nfz/informator-o-zawartych-umowach"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3080</Words>
  <Characters>18484</Characters>
  <Application>Microsoft Office Word</Application>
  <DocSecurity>0</DocSecurity>
  <Lines>154</Lines>
  <Paragraphs>43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21521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Jerchewicz-Rom Milena</dc:creator>
  <cp:lastModifiedBy>Magdalena Bogusz</cp:lastModifiedBy>
  <cp:revision>2</cp:revision>
  <dcterms:created xsi:type="dcterms:W3CDTF">2020-11-23T10:54:00Z</dcterms:created>
  <dcterms:modified xsi:type="dcterms:W3CDTF">2020-11-23T10:54:00Z</dcterms:modified>
</cp:coreProperties>
</file>